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53B7A" w:rsidRPr="008313C0">
        <w:rPr>
          <w:rFonts w:ascii="GHEA Grapalat" w:hAnsi="GHEA Grapalat"/>
          <w:i w:val="0"/>
        </w:rPr>
        <w:t>ЗАПРОСЕ КОТИРОВОК</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FF3203">
        <w:rPr>
          <w:rFonts w:ascii="GHEA Grapalat" w:hAnsi="GHEA Grapalat"/>
          <w:i w:val="0"/>
          <w:sz w:val="24"/>
          <w:szCs w:val="24"/>
        </w:rPr>
        <w:t>2</w:t>
      </w:r>
      <w:r w:rsidR="006974BC">
        <w:rPr>
          <w:rFonts w:ascii="GHEA Grapalat" w:hAnsi="GHEA Grapalat"/>
          <w:i w:val="0"/>
          <w:sz w:val="24"/>
          <w:szCs w:val="24"/>
          <w:lang w:val="hy-AM"/>
        </w:rPr>
        <w:t>9</w:t>
      </w:r>
      <w:r w:rsidRPr="009044F1">
        <w:rPr>
          <w:rFonts w:ascii="GHEA Grapalat" w:hAnsi="GHEA Grapalat"/>
          <w:i w:val="0"/>
          <w:sz w:val="24"/>
          <w:szCs w:val="24"/>
        </w:rPr>
        <w:t>" "</w:t>
      </w:r>
      <w:r w:rsidR="008F7DF8">
        <w:rPr>
          <w:rFonts w:ascii="GHEA Grapalat" w:hAnsi="GHEA Grapalat"/>
          <w:i w:val="0"/>
          <w:sz w:val="24"/>
          <w:szCs w:val="24"/>
        </w:rPr>
        <w:t>августа</w:t>
      </w:r>
      <w:r w:rsidRPr="009044F1">
        <w:rPr>
          <w:rFonts w:ascii="GHEA Grapalat" w:hAnsi="GHEA Grapalat"/>
          <w:i w:val="0"/>
          <w:sz w:val="24"/>
          <w:szCs w:val="24"/>
        </w:rPr>
        <w:t>" 20</w:t>
      </w:r>
      <w:r w:rsidR="00453B7A">
        <w:rPr>
          <w:rFonts w:ascii="GHEA Grapalat" w:hAnsi="GHEA Grapalat"/>
          <w:i w:val="0"/>
          <w:sz w:val="24"/>
          <w:szCs w:val="24"/>
        </w:rPr>
        <w:t>2</w:t>
      </w:r>
      <w:r w:rsidR="008F7DF8">
        <w:rPr>
          <w:rFonts w:ascii="GHEA Grapalat" w:hAnsi="GHEA Grapalat"/>
          <w:i w:val="0"/>
          <w:sz w:val="24"/>
          <w:szCs w:val="24"/>
        </w:rPr>
        <w:t>4</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8778F6">
        <w:rPr>
          <w:rFonts w:ascii="GHEA Grapalat" w:hAnsi="GHEA Grapalat"/>
          <w:i w:val="0"/>
          <w:sz w:val="24"/>
          <w:szCs w:val="24"/>
        </w:rPr>
        <w:t>N</w:t>
      </w:r>
      <w:r w:rsidR="008778F6">
        <w:rPr>
          <w:rFonts w:ascii="GHEA Grapalat" w:hAnsi="GHEA Grapalat"/>
          <w:i w:val="0"/>
          <w:sz w:val="24"/>
          <w:szCs w:val="24"/>
          <w:lang w:val="hy-AM"/>
        </w:rPr>
        <w:t>0</w:t>
      </w:r>
      <w:r w:rsidR="006974BC">
        <w:rPr>
          <w:rFonts w:ascii="GHEA Grapalat" w:hAnsi="GHEA Grapalat"/>
          <w:i w:val="0"/>
          <w:sz w:val="24"/>
          <w:szCs w:val="24"/>
          <w:lang w:val="hy-AM"/>
        </w:rPr>
        <w:t>4</w:t>
      </w:r>
      <w:r w:rsidR="008778F6" w:rsidRPr="009044F1">
        <w:rPr>
          <w:rFonts w:ascii="GHEA Grapalat" w:hAnsi="GHEA Grapalat"/>
          <w:i w:val="0"/>
          <w:sz w:val="24"/>
          <w:szCs w:val="24"/>
        </w:rPr>
        <w:t>"</w:t>
      </w:r>
      <w:r w:rsidRPr="009044F1">
        <w:rPr>
          <w:rFonts w:ascii="GHEA Grapalat" w:hAnsi="GHEA Grapalat"/>
          <w:i w:val="0"/>
          <w:sz w:val="24"/>
          <w:szCs w:val="24"/>
        </w:rPr>
        <w:t xml:space="preserve"> решения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453B7A" w:rsidRPr="008313C0">
        <w:rPr>
          <w:rFonts w:ascii="GHEA Grapalat" w:hAnsi="GHEA Grapalat"/>
          <w:i w:val="0"/>
          <w:u w:val="single"/>
          <w:lang w:val="hy-AM"/>
        </w:rPr>
        <w:t>SHMPAK-</w:t>
      </w:r>
      <w:r w:rsidR="00453B7A" w:rsidRPr="008313C0">
        <w:rPr>
          <w:rFonts w:ascii="GHEA Grapalat" w:hAnsi="GHEA Grapalat"/>
          <w:i w:val="0"/>
          <w:u w:val="single"/>
        </w:rPr>
        <w:t xml:space="preserve">GHAPDzB </w:t>
      </w:r>
      <w:r w:rsidR="00453B7A" w:rsidRPr="008313C0">
        <w:rPr>
          <w:rFonts w:ascii="GHEA Grapalat" w:hAnsi="GHEA Grapalat"/>
          <w:i w:val="0"/>
          <w:u w:val="single"/>
          <w:lang w:val="hy-AM"/>
        </w:rPr>
        <w:t>2</w:t>
      </w:r>
      <w:r w:rsidR="008F7DF8">
        <w:rPr>
          <w:rFonts w:ascii="GHEA Grapalat" w:hAnsi="GHEA Grapalat"/>
          <w:i w:val="0"/>
          <w:u w:val="single"/>
        </w:rPr>
        <w:t>4</w:t>
      </w:r>
      <w:r w:rsidR="00453B7A" w:rsidRPr="008313C0">
        <w:rPr>
          <w:rFonts w:ascii="GHEA Grapalat" w:hAnsi="GHEA Grapalat"/>
          <w:i w:val="0"/>
          <w:u w:val="single"/>
        </w:rPr>
        <w:t>/</w:t>
      </w:r>
      <w:r w:rsidR="00FF3203">
        <w:rPr>
          <w:rFonts w:ascii="GHEA Grapalat" w:hAnsi="GHEA Grapalat"/>
          <w:i w:val="0"/>
          <w:u w:val="single"/>
        </w:rPr>
        <w:t>2</w:t>
      </w:r>
    </w:p>
    <w:p w:rsidR="0091042F" w:rsidRPr="009044F1" w:rsidRDefault="0091042F" w:rsidP="00B46D58">
      <w:pPr>
        <w:pStyle w:val="a3"/>
        <w:widowControl w:val="0"/>
        <w:spacing w:after="160" w:line="240" w:lineRule="auto"/>
        <w:rPr>
          <w:rFonts w:ascii="GHEA Grapalat" w:hAnsi="GHEA Grapalat"/>
          <w:i w:val="0"/>
          <w:sz w:val="24"/>
          <w:szCs w:val="24"/>
        </w:rPr>
      </w:pPr>
    </w:p>
    <w:p w:rsidR="00453B7A" w:rsidRPr="008313C0" w:rsidRDefault="00453B7A" w:rsidP="00453B7A">
      <w:pPr>
        <w:pStyle w:val="a3"/>
        <w:widowControl w:val="0"/>
        <w:spacing w:line="240" w:lineRule="auto"/>
        <w:ind w:firstLine="709"/>
        <w:jc w:val="left"/>
        <w:rPr>
          <w:rFonts w:ascii="GHEA Grapalat" w:hAnsi="GHEA Grapalat"/>
          <w:i w:val="0"/>
        </w:rPr>
      </w:pPr>
      <w:r w:rsidRPr="008313C0">
        <w:rPr>
          <w:rFonts w:ascii="GHEA Grapalat" w:hAnsi="GHEA Grapalat"/>
          <w:i w:val="0"/>
        </w:rPr>
        <w:t xml:space="preserve">Заказчик </w:t>
      </w:r>
      <w:r w:rsidRPr="008313C0">
        <w:rPr>
          <w:rFonts w:ascii="GHEA Grapalat" w:hAnsi="GHEA Grapalat"/>
          <w:i w:val="0"/>
          <w:u w:val="single"/>
        </w:rPr>
        <w:t>''Паникский ЦЗ'' ГНКО</w:t>
      </w:r>
      <w:r w:rsidRPr="008313C0">
        <w:rPr>
          <w:rFonts w:ascii="GHEA Grapalat" w:hAnsi="GHEA Grapalat"/>
          <w:i w:val="0"/>
        </w:rPr>
        <w:t>, находящийся по адресу:</w:t>
      </w:r>
      <w:r w:rsidRPr="008313C0">
        <w:rPr>
          <w:rFonts w:ascii="GHEA Grapalat" w:hAnsi="GHEA Grapalat"/>
          <w:i w:val="0"/>
          <w:u w:val="single"/>
        </w:rPr>
        <w:t>Ширакская обл. с.Паник ул1 д52</w:t>
      </w:r>
    </w:p>
    <w:p w:rsidR="00347499" w:rsidRPr="003A1EBB" w:rsidRDefault="00453B7A" w:rsidP="00453B7A">
      <w:pPr>
        <w:pStyle w:val="a3"/>
        <w:widowControl w:val="0"/>
        <w:tabs>
          <w:tab w:val="left" w:pos="7230"/>
        </w:tabs>
        <w:spacing w:after="160" w:line="240" w:lineRule="auto"/>
        <w:ind w:left="1985" w:firstLine="0"/>
        <w:rPr>
          <w:rFonts w:ascii="GHEA Grapalat" w:hAnsi="GHEA Grapalat"/>
          <w:i w:val="0"/>
          <w:sz w:val="16"/>
          <w:szCs w:val="16"/>
        </w:rPr>
      </w:pPr>
      <w:r w:rsidRPr="004775ED">
        <w:rPr>
          <w:rFonts w:ascii="GHEA Grapalat" w:hAnsi="GHEA Grapalat"/>
          <w:sz w:val="16"/>
          <w:szCs w:val="16"/>
        </w:rPr>
        <w:t xml:space="preserve"> </w:t>
      </w:r>
      <w:r w:rsidR="00A12C95" w:rsidRPr="004775ED">
        <w:rPr>
          <w:rFonts w:ascii="GHEA Grapalat" w:hAnsi="GHEA Grapalat"/>
          <w:sz w:val="16"/>
          <w:szCs w:val="16"/>
        </w:rPr>
        <w:t>(наименование заказчика)</w:t>
      </w:r>
      <w:r w:rsidR="004775ED" w:rsidRPr="003A1EBB">
        <w:rPr>
          <w:rFonts w:ascii="GHEA Grapalat" w:hAnsi="GHEA Grapalat"/>
          <w:sz w:val="16"/>
          <w:szCs w:val="16"/>
        </w:rPr>
        <w:tab/>
      </w:r>
      <w:r w:rsidR="00A12C95" w:rsidRPr="004775ED">
        <w:rPr>
          <w:rFonts w:ascii="GHEA Grapalat" w:hAnsi="GHEA Grapalat"/>
          <w:sz w:val="16"/>
          <w:szCs w:val="16"/>
        </w:rPr>
        <w:t>(адрес заказчика)</w:t>
      </w:r>
    </w:p>
    <w:p w:rsidR="00642EFE" w:rsidRPr="009044F1" w:rsidRDefault="00642EFE" w:rsidP="00B46D58">
      <w:pPr>
        <w:pStyle w:val="a3"/>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453B7A" w:rsidP="00B46D58">
      <w:pPr>
        <w:pStyle w:val="a3"/>
        <w:widowControl w:val="0"/>
        <w:spacing w:line="240" w:lineRule="auto"/>
        <w:ind w:firstLine="0"/>
        <w:rPr>
          <w:rFonts w:ascii="GHEA Grapalat" w:hAnsi="GHEA Grapalat"/>
          <w:i w:val="0"/>
          <w:sz w:val="24"/>
          <w:szCs w:val="24"/>
        </w:rPr>
      </w:pPr>
      <w:r w:rsidRPr="008313C0">
        <w:rPr>
          <w:rFonts w:ascii="GHEA Grapalat" w:hAnsi="GHEA Grapalat"/>
          <w:i w:val="0"/>
          <w:u w:val="single"/>
        </w:rPr>
        <w:t>лекарственные препараы</w:t>
      </w:r>
      <w:r w:rsidR="00782D60">
        <w:rPr>
          <w:rFonts w:ascii="GHEA Grapalat" w:hAnsi="GHEA Grapalat"/>
          <w:i w:val="0"/>
          <w:sz w:val="24"/>
          <w:szCs w:val="24"/>
        </w:rPr>
        <w:t xml:space="preserve"> (далее — договор).</w:t>
      </w:r>
    </w:p>
    <w:p w:rsidR="00311076" w:rsidRPr="003A1EBB" w:rsidRDefault="00453B7A" w:rsidP="00453B7A">
      <w:pPr>
        <w:pStyle w:val="a3"/>
        <w:widowControl w:val="0"/>
        <w:spacing w:after="160" w:line="240" w:lineRule="auto"/>
        <w:ind w:firstLine="0"/>
        <w:rPr>
          <w:rFonts w:ascii="GHEA Grapalat" w:hAnsi="GHEA Grapalat"/>
          <w:i w:val="0"/>
          <w:sz w:val="16"/>
          <w:szCs w:val="16"/>
        </w:rPr>
      </w:pPr>
      <w:r>
        <w:rPr>
          <w:rFonts w:ascii="GHEA Grapalat" w:hAnsi="GHEA Grapalat"/>
          <w:i w:val="0"/>
          <w:sz w:val="16"/>
          <w:szCs w:val="16"/>
        </w:rPr>
        <w:t xml:space="preserve">    </w:t>
      </w:r>
      <w:r w:rsidR="00782D60"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00782D60" w:rsidRPr="003A1EBB">
        <w:rPr>
          <w:rFonts w:ascii="GHEA Grapalat" w:hAnsi="GHEA Grapalat"/>
          <w:i w:val="0"/>
          <w:sz w:val="16"/>
          <w:szCs w:val="16"/>
        </w:rPr>
        <w:t xml:space="preserve"> </w:t>
      </w:r>
      <w:r w:rsidR="00782D60" w:rsidRPr="00782D60">
        <w:rPr>
          <w:rFonts w:ascii="GHEA Grapalat" w:hAnsi="GHEA Grapalat"/>
          <w:i w:val="0"/>
          <w:sz w:val="16"/>
          <w:szCs w:val="16"/>
        </w:rPr>
        <w:t>товара</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8378E2">
        <w:rPr>
          <w:rFonts w:ascii="GHEA Grapalat" w:hAnsi="GHEA Grapalat"/>
          <w:i w:val="0"/>
          <w:sz w:val="24"/>
          <w:szCs w:val="24"/>
        </w:rPr>
        <w:t>12:00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8378E2">
        <w:rPr>
          <w:rFonts w:ascii="GHEA Grapalat" w:hAnsi="GHEA Grapalat"/>
          <w:i w:val="0"/>
          <w:sz w:val="24"/>
          <w:szCs w:val="24"/>
        </w:rPr>
        <w:t>5</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r w:rsidR="008378E2">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E6403C">
      <w:pPr>
        <w:pStyle w:val="a3"/>
        <w:widowControl w:val="0"/>
        <w:spacing w:after="160"/>
        <w:ind w:firstLine="0"/>
        <w:jc w:val="center"/>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008378E2">
        <w:rPr>
          <w:rFonts w:ascii="GHEA Grapalat" w:hAnsi="GHEA Grapalat"/>
          <w:i w:val="0"/>
          <w:sz w:val="24"/>
          <w:szCs w:val="24"/>
        </w:rPr>
        <w:t xml:space="preserve"> </w:t>
      </w:r>
      <w:r w:rsidR="008378E2" w:rsidRPr="008313C0">
        <w:rPr>
          <w:rFonts w:ascii="GHEA Grapalat" w:hAnsi="GHEA Grapalat"/>
          <w:i w:val="0"/>
          <w:u w:val="single"/>
        </w:rPr>
        <w:t>Ширакская обл. с.Паник ул1 д52</w:t>
      </w:r>
      <w:r w:rsidR="0009299D" w:rsidRPr="000F11E5">
        <w:rPr>
          <w:rFonts w:ascii="GHEA Grapalat" w:hAnsi="GHEA Grapalat"/>
          <w:i w:val="0"/>
          <w:sz w:val="16"/>
          <w:szCs w:val="24"/>
        </w:rPr>
        <w:t xml:space="preserve"> </w:t>
      </w:r>
      <w:r w:rsidR="00E6403C">
        <w:rPr>
          <w:rFonts w:ascii="GHEA Grapalat" w:hAnsi="GHEA Grapalat"/>
          <w:i w:val="0"/>
          <w:sz w:val="16"/>
          <w:szCs w:val="24"/>
        </w:rPr>
        <w:t xml:space="preserve"> </w:t>
      </w:r>
      <w:r w:rsidRPr="000F0CA8">
        <w:rPr>
          <w:rFonts w:ascii="GHEA Grapalat" w:hAnsi="GHEA Grapalat"/>
          <w:i w:val="0"/>
          <w:sz w:val="24"/>
          <w:szCs w:val="24"/>
        </w:rPr>
        <w:t xml:space="preserve">в документарной форме, до </w:t>
      </w:r>
      <w:r w:rsidR="00E6403C">
        <w:rPr>
          <w:rFonts w:ascii="GHEA Grapalat" w:hAnsi="GHEA Grapalat"/>
          <w:i w:val="0"/>
          <w:sz w:val="24"/>
          <w:szCs w:val="24"/>
        </w:rPr>
        <w:t xml:space="preserve">12:00 </w:t>
      </w:r>
      <w:r w:rsidRPr="000F0CA8">
        <w:rPr>
          <w:rFonts w:ascii="GHEA Grapalat" w:hAnsi="GHEA Grapalat"/>
          <w:i w:val="0"/>
          <w:sz w:val="24"/>
          <w:szCs w:val="24"/>
        </w:rPr>
        <w:t>часов _</w:t>
      </w:r>
      <w:r w:rsidR="00E6403C">
        <w:rPr>
          <w:rFonts w:ascii="GHEA Grapalat" w:hAnsi="GHEA Grapalat"/>
          <w:i w:val="0"/>
          <w:sz w:val="24"/>
          <w:szCs w:val="24"/>
        </w:rPr>
        <w:t>7</w:t>
      </w:r>
      <w:r w:rsidRPr="000F0CA8">
        <w:rPr>
          <w:rFonts w:ascii="GHEA Grapalat" w:hAnsi="GHEA Grapalat"/>
          <w:i w:val="0"/>
          <w:sz w:val="24"/>
          <w:szCs w:val="24"/>
        </w:rPr>
        <w:t xml:space="preserve">-го дня со дня </w:t>
      </w:r>
      <w:r w:rsidRPr="000F0CA8">
        <w:rPr>
          <w:rFonts w:ascii="GHEA Grapalat" w:hAnsi="GHEA Grapalat"/>
          <w:i w:val="0"/>
          <w:sz w:val="24"/>
          <w:szCs w:val="24"/>
        </w:rPr>
        <w:lastRenderedPageBreak/>
        <w:t>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E6403C" w:rsidRPr="008313C0">
        <w:rPr>
          <w:rFonts w:ascii="GHEA Grapalat" w:hAnsi="GHEA Grapalat"/>
          <w:i w:val="0"/>
          <w:u w:val="single"/>
        </w:rPr>
        <w:t>Ширакская обл. с.Паник ул1 д52</w:t>
      </w:r>
      <w:r w:rsidRPr="000F0CA8">
        <w:rPr>
          <w:rFonts w:ascii="GHEA Grapalat" w:hAnsi="GHEA Grapalat"/>
          <w:i w:val="0"/>
          <w:sz w:val="24"/>
          <w:szCs w:val="24"/>
        </w:rPr>
        <w:t xml:space="preserve">, в </w:t>
      </w:r>
      <w:r w:rsidR="00E6403C">
        <w:rPr>
          <w:rFonts w:ascii="GHEA Grapalat" w:hAnsi="GHEA Grapalat"/>
          <w:i w:val="0"/>
          <w:sz w:val="24"/>
          <w:szCs w:val="24"/>
        </w:rPr>
        <w:t>12:00</w:t>
      </w:r>
      <w:r>
        <w:rPr>
          <w:rFonts w:ascii="GHEA Grapalat" w:hAnsi="GHEA Grapalat"/>
          <w:i w:val="0"/>
          <w:sz w:val="24"/>
          <w:szCs w:val="24"/>
        </w:rPr>
        <w:t xml:space="preserve"> часов "</w:t>
      </w:r>
      <w:r w:rsidR="008F7DF8">
        <w:rPr>
          <w:rFonts w:ascii="GHEA Grapalat" w:hAnsi="GHEA Grapalat"/>
          <w:i w:val="0"/>
          <w:sz w:val="24"/>
          <w:szCs w:val="24"/>
        </w:rPr>
        <w:t>0</w:t>
      </w:r>
      <w:r w:rsidR="006974BC">
        <w:rPr>
          <w:rFonts w:ascii="GHEA Grapalat" w:hAnsi="GHEA Grapalat"/>
          <w:i w:val="0"/>
          <w:sz w:val="24"/>
          <w:szCs w:val="24"/>
          <w:lang w:val="hy-AM"/>
        </w:rPr>
        <w:t>6</w:t>
      </w:r>
      <w:r>
        <w:rPr>
          <w:rFonts w:ascii="GHEA Grapalat" w:hAnsi="GHEA Grapalat"/>
          <w:i w:val="0"/>
          <w:sz w:val="24"/>
          <w:szCs w:val="24"/>
        </w:rPr>
        <w:t>"</w:t>
      </w:r>
      <w:r w:rsidR="006974BC">
        <w:rPr>
          <w:rFonts w:ascii="GHEA Grapalat" w:hAnsi="GHEA Grapalat"/>
          <w:i w:val="0"/>
          <w:sz w:val="24"/>
          <w:szCs w:val="24"/>
          <w:lang w:val="hy-AM"/>
        </w:rPr>
        <w:t xml:space="preserve"> </w:t>
      </w:r>
      <w:r w:rsidR="008F7DF8">
        <w:rPr>
          <w:rFonts w:ascii="GHEA Grapalat" w:hAnsi="GHEA Grapalat"/>
          <w:i w:val="0"/>
          <w:sz w:val="24"/>
          <w:szCs w:val="24"/>
        </w:rPr>
        <w:t>сентября</w:t>
      </w:r>
      <w:r>
        <w:rPr>
          <w:rFonts w:ascii="GHEA Grapalat" w:hAnsi="GHEA Grapalat"/>
          <w:i w:val="0"/>
          <w:sz w:val="24"/>
          <w:szCs w:val="24"/>
        </w:rPr>
        <w:t xml:space="preserve"> "</w:t>
      </w:r>
      <w:r w:rsidR="00FF3203">
        <w:rPr>
          <w:rFonts w:ascii="GHEA Grapalat" w:hAnsi="GHEA Grapalat"/>
          <w:i w:val="0"/>
          <w:sz w:val="24"/>
          <w:szCs w:val="24"/>
        </w:rPr>
        <w:t>2024</w:t>
      </w:r>
      <w:r w:rsidR="00E6403C">
        <w:rPr>
          <w:rFonts w:ascii="GHEA Grapalat" w:hAnsi="GHEA Grapalat"/>
          <w:i w:val="0"/>
          <w:sz w:val="24"/>
          <w:szCs w:val="24"/>
        </w:rPr>
        <w:t>г</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6974BC" w:rsidRPr="003B17AA" w:rsidRDefault="00E6403C" w:rsidP="006974BC">
      <w:pPr>
        <w:pStyle w:val="a3"/>
        <w:widowControl w:val="0"/>
        <w:spacing w:line="240" w:lineRule="auto"/>
        <w:ind w:firstLine="0"/>
        <w:rPr>
          <w:rFonts w:ascii="GHEA Grapalat" w:hAnsi="GHEA Grapalat"/>
          <w:i w:val="0"/>
          <w:sz w:val="24"/>
          <w:szCs w:val="24"/>
        </w:rPr>
      </w:pPr>
      <w:bookmarkStart w:id="0" w:name="_GoBack"/>
      <w:r w:rsidRPr="003B17AA">
        <w:rPr>
          <w:rFonts w:ascii="GHEA Grapalat" w:hAnsi="GHEA Grapalat"/>
          <w:i w:val="0"/>
          <w:sz w:val="24"/>
          <w:szCs w:val="24"/>
        </w:rPr>
        <w:t>_</w:t>
      </w:r>
      <w:r w:rsidRPr="003B17AA">
        <w:rPr>
          <w:rFonts w:ascii="GHEA Grapalat" w:hAnsi="GHEA Grapalat"/>
          <w:i w:val="0"/>
          <w:sz w:val="24"/>
          <w:szCs w:val="24"/>
          <w:u w:val="single"/>
        </w:rPr>
        <w:t>Алвард Ходжаян</w:t>
      </w:r>
    </w:p>
    <w:bookmarkEnd w:id="0"/>
    <w:p w:rsidR="00E6403C" w:rsidRPr="008313C0" w:rsidRDefault="00E6403C" w:rsidP="006974BC">
      <w:pPr>
        <w:pStyle w:val="a3"/>
        <w:widowControl w:val="0"/>
        <w:spacing w:line="240" w:lineRule="auto"/>
        <w:ind w:firstLine="0"/>
        <w:rPr>
          <w:rFonts w:ascii="GHEA Grapalat" w:hAnsi="GHEA Grapalat"/>
          <w:i w:val="0"/>
        </w:rPr>
      </w:pPr>
      <w:r w:rsidRPr="008313C0">
        <w:rPr>
          <w:rFonts w:ascii="GHEA Grapalat" w:hAnsi="GHEA Grapalat"/>
          <w:i w:val="0"/>
        </w:rPr>
        <w:t>имя, фамилия</w:t>
      </w:r>
    </w:p>
    <w:p w:rsidR="00E6403C" w:rsidRPr="008313C0" w:rsidRDefault="00E6403C" w:rsidP="00E6403C">
      <w:pPr>
        <w:pStyle w:val="a3"/>
        <w:widowControl w:val="0"/>
        <w:spacing w:after="160" w:line="240" w:lineRule="auto"/>
        <w:ind w:left="1701" w:firstLine="0"/>
        <w:rPr>
          <w:rFonts w:ascii="GHEA Grapalat" w:hAnsi="GHEA Grapalat"/>
          <w:i w:val="0"/>
          <w:u w:val="single"/>
        </w:rPr>
      </w:pPr>
      <w:r w:rsidRPr="008313C0">
        <w:rPr>
          <w:rFonts w:ascii="GHEA Grapalat" w:hAnsi="GHEA Grapalat"/>
          <w:i w:val="0"/>
        </w:rPr>
        <w:t>Телефон ___</w:t>
      </w:r>
      <w:r w:rsidRPr="008313C0">
        <w:rPr>
          <w:rFonts w:ascii="GHEA Grapalat" w:hAnsi="GHEA Grapalat"/>
          <w:i w:val="0"/>
          <w:u w:val="single"/>
        </w:rPr>
        <w:t>093060621</w:t>
      </w:r>
      <w:r w:rsidRPr="008313C0">
        <w:rPr>
          <w:rFonts w:ascii="GHEA Grapalat" w:hAnsi="GHEA Grapalat"/>
          <w:i w:val="0"/>
        </w:rPr>
        <w:t>_</w:t>
      </w:r>
    </w:p>
    <w:p w:rsidR="00E6403C" w:rsidRPr="008313C0" w:rsidRDefault="00E6403C" w:rsidP="00E6403C">
      <w:pPr>
        <w:pStyle w:val="a3"/>
        <w:widowControl w:val="0"/>
        <w:spacing w:after="160" w:line="240" w:lineRule="auto"/>
        <w:ind w:left="1701" w:firstLine="0"/>
        <w:rPr>
          <w:rFonts w:ascii="GHEA Grapalat" w:hAnsi="GHEA Grapalat"/>
          <w:i w:val="0"/>
          <w:u w:val="single"/>
        </w:rPr>
      </w:pPr>
      <w:r w:rsidRPr="008313C0">
        <w:rPr>
          <w:rFonts w:ascii="GHEA Grapalat" w:hAnsi="GHEA Grapalat"/>
          <w:i w:val="0"/>
        </w:rPr>
        <w:t>Электронная почта _</w:t>
      </w:r>
      <w:r w:rsidRPr="008313C0">
        <w:rPr>
          <w:rFonts w:ascii="GHEA Grapalat" w:hAnsi="GHEA Grapalat"/>
          <w:i w:val="0"/>
          <w:u w:val="single"/>
        </w:rPr>
        <w:t>paniki_ak@mail.ru</w:t>
      </w:r>
      <w:r w:rsidRPr="008313C0">
        <w:rPr>
          <w:rFonts w:ascii="GHEA Grapalat" w:hAnsi="GHEA Grapalat"/>
          <w:i w:val="0"/>
        </w:rPr>
        <w:t>_</w:t>
      </w:r>
    </w:p>
    <w:p w:rsidR="00E6403C" w:rsidRPr="008313C0" w:rsidRDefault="00E6403C" w:rsidP="00E6403C">
      <w:pPr>
        <w:pStyle w:val="a3"/>
        <w:widowControl w:val="0"/>
        <w:spacing w:line="240" w:lineRule="auto"/>
        <w:ind w:left="1701" w:firstLine="0"/>
        <w:jc w:val="left"/>
        <w:rPr>
          <w:rFonts w:ascii="GHEA Grapalat" w:hAnsi="GHEA Grapalat"/>
          <w:i w:val="0"/>
          <w:u w:val="single"/>
        </w:rPr>
      </w:pPr>
      <w:r w:rsidRPr="008313C0">
        <w:rPr>
          <w:rFonts w:ascii="GHEA Grapalat" w:hAnsi="GHEA Grapalat"/>
          <w:i w:val="0"/>
        </w:rPr>
        <w:t>Заказчик _</w:t>
      </w:r>
      <w:r w:rsidRPr="008313C0">
        <w:rPr>
          <w:rFonts w:ascii="GHEA Grapalat" w:hAnsi="GHEA Grapalat"/>
          <w:i w:val="0"/>
          <w:u w:val="single"/>
        </w:rPr>
        <w:t>''Паникский ЦЗ'' ГНКО</w:t>
      </w:r>
      <w:r w:rsidRPr="008313C0">
        <w:rPr>
          <w:rFonts w:ascii="GHEA Grapalat" w:hAnsi="GHEA Grapalat"/>
          <w:i w:val="0"/>
        </w:rPr>
        <w:t>_</w:t>
      </w:r>
    </w:p>
    <w:p w:rsidR="00E6403C" w:rsidRDefault="00E6403C" w:rsidP="00E6403C">
      <w:pPr>
        <w:pStyle w:val="a3"/>
        <w:widowControl w:val="0"/>
        <w:spacing w:line="240" w:lineRule="auto"/>
        <w:ind w:left="2124" w:firstLine="708"/>
        <w:rPr>
          <w:rFonts w:ascii="GHEA Grapalat" w:hAnsi="GHEA Grapalat"/>
          <w:i w:val="0"/>
          <w:lang w:val="hy-AM"/>
        </w:rPr>
      </w:pPr>
      <w:r w:rsidRPr="008313C0">
        <w:rPr>
          <w:rFonts w:ascii="GHEA Grapalat" w:hAnsi="GHEA Grapalat"/>
          <w:i w:val="0"/>
        </w:rPr>
        <w:t>Наименование</w:t>
      </w:r>
      <w:r w:rsidRPr="008313C0">
        <w:rPr>
          <w:rFonts w:ascii="GHEA Grapalat" w:hAnsi="GHEA Grapalat"/>
          <w:i w:val="0"/>
          <w:lang w:val="hy-AM"/>
        </w:rPr>
        <w:t xml:space="preserve"> </w:t>
      </w:r>
    </w:p>
    <w:p w:rsidR="00E6403C" w:rsidRDefault="00E6403C">
      <w:pPr>
        <w:rPr>
          <w:rFonts w:ascii="GHEA Grapalat" w:hAnsi="GHEA Grapalat"/>
          <w:sz w:val="20"/>
          <w:szCs w:val="20"/>
          <w:lang w:val="hy-AM"/>
        </w:rPr>
      </w:pPr>
      <w:r>
        <w:rPr>
          <w:rFonts w:ascii="GHEA Grapalat" w:hAnsi="GHEA Grapalat"/>
          <w:i/>
          <w:lang w:val="hy-AM"/>
        </w:rPr>
        <w:br w:type="page"/>
      </w:r>
    </w:p>
    <w:p w:rsidR="00096865" w:rsidRPr="009044F1" w:rsidRDefault="00096865" w:rsidP="00E6403C">
      <w:pPr>
        <w:pStyle w:val="a3"/>
        <w:widowControl w:val="0"/>
        <w:spacing w:line="240" w:lineRule="auto"/>
        <w:ind w:firstLine="0"/>
        <w:jc w:val="right"/>
        <w:rPr>
          <w:rFonts w:ascii="GHEA Grapalat" w:hAnsi="GHEA Grapalat" w:cs="Sylfaen"/>
          <w:i w:val="0"/>
        </w:rPr>
      </w:pPr>
      <w:r w:rsidRPr="009044F1">
        <w:rPr>
          <w:rFonts w:ascii="GHEA Grapalat" w:hAnsi="GHEA Grapalat"/>
        </w:rPr>
        <w:lastRenderedPageBreak/>
        <w:t>Утверждено</w:t>
      </w:r>
    </w:p>
    <w:p w:rsidR="00E354FF" w:rsidRPr="008313C0" w:rsidRDefault="00E354FF" w:rsidP="00E354FF">
      <w:pPr>
        <w:pStyle w:val="aa"/>
        <w:widowControl w:val="0"/>
        <w:spacing w:after="160"/>
        <w:ind w:firstLine="567"/>
        <w:jc w:val="right"/>
        <w:rPr>
          <w:rFonts w:ascii="GHEA Grapalat" w:hAnsi="GHEA Grapalat"/>
          <w:i/>
          <w:sz w:val="20"/>
          <w:szCs w:val="20"/>
        </w:rPr>
      </w:pPr>
      <w:r w:rsidRPr="008313C0">
        <w:rPr>
          <w:rFonts w:ascii="GHEA Grapalat" w:hAnsi="GHEA Grapalat"/>
          <w:sz w:val="20"/>
          <w:szCs w:val="20"/>
        </w:rPr>
        <w:t>Решением Оценочной комиссии открытого конкурса</w:t>
      </w:r>
      <w:r w:rsidRPr="008313C0">
        <w:rPr>
          <w:rFonts w:ascii="GHEA Grapalat" w:hAnsi="GHEA Grapalat" w:cs="Sylfaen"/>
          <w:i/>
          <w:sz w:val="20"/>
          <w:szCs w:val="20"/>
        </w:rPr>
        <w:br/>
      </w:r>
      <w:r w:rsidRPr="008313C0">
        <w:rPr>
          <w:rFonts w:ascii="GHEA Grapalat" w:hAnsi="GHEA Grapalat"/>
          <w:i/>
          <w:sz w:val="20"/>
          <w:szCs w:val="20"/>
        </w:rPr>
        <w:t xml:space="preserve">под кодом </w:t>
      </w:r>
      <w:r w:rsidRPr="008313C0">
        <w:rPr>
          <w:rFonts w:ascii="GHEA Grapalat" w:hAnsi="GHEA Grapalat"/>
          <w:i/>
          <w:sz w:val="20"/>
          <w:szCs w:val="20"/>
          <w:u w:val="single"/>
          <w:lang w:val="hy-AM"/>
        </w:rPr>
        <w:t>SHMPAK-</w:t>
      </w:r>
      <w:r w:rsidRPr="008313C0">
        <w:rPr>
          <w:rFonts w:ascii="GHEA Grapalat" w:hAnsi="GHEA Grapalat"/>
          <w:i/>
          <w:sz w:val="20"/>
          <w:szCs w:val="20"/>
          <w:u w:val="single"/>
        </w:rPr>
        <w:t xml:space="preserve">GHAPDzB </w:t>
      </w:r>
      <w:r>
        <w:rPr>
          <w:rFonts w:ascii="GHEA Grapalat" w:hAnsi="GHEA Grapalat"/>
          <w:i/>
          <w:sz w:val="20"/>
          <w:szCs w:val="20"/>
          <w:u w:val="single"/>
          <w:lang w:val="hy-AM"/>
        </w:rPr>
        <w:t>23/</w:t>
      </w:r>
      <w:r w:rsidR="00FF3203">
        <w:rPr>
          <w:rFonts w:ascii="GHEA Grapalat" w:hAnsi="GHEA Grapalat"/>
          <w:i/>
          <w:sz w:val="20"/>
          <w:szCs w:val="20"/>
          <w:u w:val="single"/>
        </w:rPr>
        <w:t>2</w:t>
      </w:r>
      <w:r w:rsidRPr="008313C0">
        <w:rPr>
          <w:rFonts w:ascii="GHEA Grapalat" w:hAnsi="GHEA Grapalat" w:cs="Times Armenian"/>
          <w:i/>
          <w:sz w:val="20"/>
          <w:szCs w:val="20"/>
        </w:rPr>
        <w:br/>
      </w:r>
      <w:r w:rsidRPr="008313C0">
        <w:rPr>
          <w:rFonts w:ascii="GHEA Grapalat" w:hAnsi="GHEA Grapalat"/>
          <w:i/>
          <w:sz w:val="20"/>
          <w:szCs w:val="20"/>
        </w:rPr>
        <w:t xml:space="preserve">№ 01 от </w:t>
      </w:r>
      <w:r w:rsidR="00FF3203">
        <w:rPr>
          <w:rFonts w:ascii="GHEA Grapalat" w:hAnsi="GHEA Grapalat"/>
          <w:i/>
          <w:sz w:val="20"/>
          <w:szCs w:val="20"/>
        </w:rPr>
        <w:t>25</w:t>
      </w:r>
      <w:r w:rsidRPr="008313C0">
        <w:rPr>
          <w:rFonts w:ascii="GHEA Grapalat" w:hAnsi="GHEA Grapalat"/>
          <w:i/>
          <w:sz w:val="20"/>
          <w:szCs w:val="20"/>
        </w:rPr>
        <w:t>.</w:t>
      </w:r>
      <w:r>
        <w:rPr>
          <w:rFonts w:ascii="GHEA Grapalat" w:hAnsi="GHEA Grapalat"/>
          <w:i/>
          <w:sz w:val="20"/>
          <w:szCs w:val="20"/>
        </w:rPr>
        <w:t>12</w:t>
      </w:r>
      <w:r w:rsidRPr="008313C0">
        <w:rPr>
          <w:rFonts w:ascii="GHEA Grapalat" w:hAnsi="GHEA Grapalat"/>
          <w:i/>
          <w:sz w:val="20"/>
          <w:szCs w:val="20"/>
        </w:rPr>
        <w:t>.202</w:t>
      </w:r>
      <w:r w:rsidR="00FF3203">
        <w:rPr>
          <w:rFonts w:ascii="GHEA Grapalat" w:hAnsi="GHEA Grapalat"/>
          <w:i/>
          <w:sz w:val="20"/>
          <w:szCs w:val="20"/>
        </w:rPr>
        <w:t>3</w:t>
      </w:r>
      <w:r w:rsidRPr="008313C0">
        <w:rPr>
          <w:rFonts w:ascii="GHEA Grapalat" w:hAnsi="GHEA Grapalat"/>
          <w:i/>
          <w:sz w:val="20"/>
          <w:szCs w:val="20"/>
        </w:rPr>
        <w:t xml:space="preserve"> г.</w:t>
      </w:r>
    </w:p>
    <w:p w:rsidR="00E354FF" w:rsidRPr="008313C0" w:rsidRDefault="00E354FF" w:rsidP="00E354FF">
      <w:pPr>
        <w:pStyle w:val="aa"/>
        <w:widowControl w:val="0"/>
        <w:spacing w:after="160"/>
        <w:ind w:right="-7" w:firstLine="567"/>
        <w:jc w:val="center"/>
        <w:rPr>
          <w:rFonts w:ascii="GHEA Grapalat" w:hAnsi="GHEA Grapalat"/>
          <w:sz w:val="20"/>
          <w:szCs w:val="20"/>
        </w:rPr>
      </w:pPr>
    </w:p>
    <w:p w:rsidR="00E354FF" w:rsidRPr="008313C0" w:rsidRDefault="00E354FF" w:rsidP="00E354FF">
      <w:pPr>
        <w:pStyle w:val="aa"/>
        <w:widowControl w:val="0"/>
        <w:spacing w:after="160"/>
        <w:ind w:right="-7" w:firstLine="567"/>
        <w:jc w:val="center"/>
        <w:rPr>
          <w:rFonts w:ascii="GHEA Grapalat" w:hAnsi="GHEA Grapalat"/>
          <w:sz w:val="20"/>
          <w:szCs w:val="20"/>
        </w:rPr>
      </w:pPr>
    </w:p>
    <w:p w:rsidR="00E354FF" w:rsidRPr="008313C0" w:rsidRDefault="00E354FF" w:rsidP="00E354FF">
      <w:pPr>
        <w:pStyle w:val="aa"/>
        <w:widowControl w:val="0"/>
        <w:spacing w:after="160"/>
        <w:ind w:right="-7" w:firstLine="567"/>
        <w:jc w:val="center"/>
        <w:rPr>
          <w:rFonts w:ascii="GHEA Grapalat" w:hAnsi="GHEA Grapalat"/>
          <w:sz w:val="20"/>
          <w:szCs w:val="20"/>
        </w:rPr>
      </w:pPr>
    </w:p>
    <w:p w:rsidR="00E354FF" w:rsidRPr="008313C0" w:rsidRDefault="00E354FF" w:rsidP="00E354FF">
      <w:pPr>
        <w:pStyle w:val="aa"/>
        <w:widowControl w:val="0"/>
        <w:spacing w:after="160"/>
        <w:ind w:right="-7" w:firstLine="567"/>
        <w:jc w:val="center"/>
        <w:rPr>
          <w:rFonts w:ascii="GHEA Grapalat" w:hAnsi="GHEA Grapalat"/>
          <w:sz w:val="20"/>
          <w:szCs w:val="20"/>
        </w:rPr>
      </w:pPr>
      <w:r w:rsidRPr="008313C0">
        <w:rPr>
          <w:rFonts w:ascii="GHEA Grapalat" w:hAnsi="GHEA Grapalat"/>
          <w:i/>
          <w:sz w:val="20"/>
          <w:szCs w:val="20"/>
        </w:rPr>
        <w:t>"Паникский Центр Здоровья" ГНКО</w:t>
      </w:r>
    </w:p>
    <w:p w:rsidR="00E354FF" w:rsidRPr="008313C0" w:rsidRDefault="00E354FF" w:rsidP="00E354FF">
      <w:pPr>
        <w:pStyle w:val="aa"/>
        <w:widowControl w:val="0"/>
        <w:spacing w:after="160"/>
        <w:ind w:right="-7" w:firstLine="567"/>
        <w:jc w:val="center"/>
        <w:rPr>
          <w:rFonts w:ascii="GHEA Grapalat" w:hAnsi="GHEA Grapalat"/>
          <w:sz w:val="20"/>
          <w:szCs w:val="20"/>
        </w:rPr>
      </w:pPr>
    </w:p>
    <w:p w:rsidR="00E354FF" w:rsidRPr="008313C0" w:rsidRDefault="00E354FF" w:rsidP="00E354FF">
      <w:pPr>
        <w:pStyle w:val="aa"/>
        <w:widowControl w:val="0"/>
        <w:spacing w:after="160"/>
        <w:ind w:right="-7" w:firstLine="567"/>
        <w:jc w:val="center"/>
        <w:rPr>
          <w:rFonts w:ascii="GHEA Grapalat" w:hAnsi="GHEA Grapalat"/>
          <w:sz w:val="20"/>
          <w:szCs w:val="20"/>
        </w:rPr>
      </w:pPr>
    </w:p>
    <w:p w:rsidR="00E354FF" w:rsidRPr="008313C0" w:rsidRDefault="00E354FF" w:rsidP="00E354FF">
      <w:pPr>
        <w:pStyle w:val="aa"/>
        <w:widowControl w:val="0"/>
        <w:spacing w:after="160"/>
        <w:ind w:right="-7" w:firstLine="567"/>
        <w:jc w:val="center"/>
        <w:rPr>
          <w:rFonts w:ascii="GHEA Grapalat" w:hAnsi="GHEA Grapalat"/>
          <w:sz w:val="20"/>
          <w:szCs w:val="20"/>
        </w:rPr>
      </w:pPr>
    </w:p>
    <w:p w:rsidR="00E354FF" w:rsidRPr="008313C0" w:rsidRDefault="00E354FF" w:rsidP="00E354FF">
      <w:pPr>
        <w:pStyle w:val="aa"/>
        <w:widowControl w:val="0"/>
        <w:spacing w:after="160"/>
        <w:ind w:right="-7" w:firstLine="567"/>
        <w:jc w:val="center"/>
        <w:rPr>
          <w:rFonts w:ascii="GHEA Grapalat" w:hAnsi="GHEA Grapalat" w:cs="Sylfaen"/>
          <w:sz w:val="20"/>
          <w:szCs w:val="20"/>
        </w:rPr>
      </w:pPr>
      <w:r w:rsidRPr="008313C0">
        <w:rPr>
          <w:rFonts w:ascii="GHEA Grapalat" w:hAnsi="GHEA Grapalat"/>
          <w:sz w:val="20"/>
          <w:szCs w:val="20"/>
        </w:rPr>
        <w:t>ПРИГЛАШЕНИЕ</w:t>
      </w:r>
    </w:p>
    <w:p w:rsidR="00E354FF" w:rsidRPr="008313C0" w:rsidRDefault="00E354FF" w:rsidP="00E354FF">
      <w:pPr>
        <w:pStyle w:val="aa"/>
        <w:widowControl w:val="0"/>
        <w:spacing w:after="160"/>
        <w:ind w:right="-7" w:firstLine="567"/>
        <w:jc w:val="center"/>
        <w:rPr>
          <w:rFonts w:ascii="GHEA Grapalat" w:hAnsi="GHEA Grapalat" w:cs="Sylfaen"/>
          <w:sz w:val="20"/>
          <w:szCs w:val="20"/>
        </w:rPr>
      </w:pPr>
    </w:p>
    <w:p w:rsidR="00E354FF" w:rsidRPr="008313C0" w:rsidRDefault="00E354FF" w:rsidP="00E354FF">
      <w:pPr>
        <w:pStyle w:val="aa"/>
        <w:widowControl w:val="0"/>
        <w:spacing w:after="160"/>
        <w:ind w:right="-7" w:firstLine="567"/>
        <w:jc w:val="center"/>
        <w:rPr>
          <w:rFonts w:ascii="GHEA Grapalat" w:hAnsi="GHEA Grapalat" w:cs="Sylfaen"/>
          <w:sz w:val="20"/>
          <w:szCs w:val="20"/>
        </w:rPr>
      </w:pPr>
    </w:p>
    <w:p w:rsidR="00E354FF" w:rsidRPr="008313C0" w:rsidRDefault="00E354FF" w:rsidP="00E354FF">
      <w:pPr>
        <w:pStyle w:val="aa"/>
        <w:widowControl w:val="0"/>
        <w:spacing w:after="160"/>
        <w:ind w:right="-7"/>
        <w:jc w:val="center"/>
        <w:rPr>
          <w:rFonts w:ascii="GHEA Grapalat" w:hAnsi="GHEA Grapalat"/>
          <w:sz w:val="20"/>
          <w:szCs w:val="20"/>
        </w:rPr>
      </w:pPr>
      <w:r w:rsidRPr="008313C0">
        <w:rPr>
          <w:rFonts w:ascii="GHEA Grapalat" w:hAnsi="GHEA Grapalat"/>
          <w:sz w:val="20"/>
          <w:szCs w:val="20"/>
        </w:rPr>
        <w:t>НА ЗАПРОС КОТИРОВОК, ОБЪЯВЛЕННЫЙ С ЦЕЛЬЮ ПРИОБРЕТЕНИЯ "ЛЕКАРСТВЕННЫЕ ПРЕПАРАТЫ" ДЛЯ НУЖД "ПАНИКСКИЙ ЦЗ"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30F0" w:rsidRPr="008313C0" w:rsidRDefault="006130F0" w:rsidP="006130F0">
      <w:pPr>
        <w:widowControl w:val="0"/>
        <w:ind w:firstLine="708"/>
        <w:rPr>
          <w:rFonts w:ascii="GHEA Grapalat" w:hAnsi="GHEA Grapalat"/>
          <w:sz w:val="20"/>
          <w:szCs w:val="20"/>
        </w:rPr>
      </w:pPr>
      <w:r w:rsidRPr="008313C0">
        <w:rPr>
          <w:rFonts w:ascii="GHEA Grapalat" w:hAnsi="GHEA Grapalat"/>
          <w:sz w:val="20"/>
          <w:szCs w:val="20"/>
          <w:u w:val="single"/>
        </w:rPr>
        <w:t>ЛЕКАРСТВЕННЫЕ ПРЕПАРАТЫ</w:t>
      </w:r>
      <w:r w:rsidRPr="008313C0">
        <w:rPr>
          <w:rFonts w:ascii="GHEA Grapalat" w:hAnsi="GHEA Grapalat"/>
          <w:sz w:val="20"/>
          <w:szCs w:val="20"/>
        </w:rPr>
        <w:t xml:space="preserve">_ </w:t>
      </w:r>
      <w:r w:rsidRPr="008313C0">
        <w:rPr>
          <w:rFonts w:ascii="GHEA Grapalat" w:hAnsi="GHEA Grapalat"/>
          <w:b/>
          <w:sz w:val="20"/>
          <w:szCs w:val="20"/>
        </w:rPr>
        <w:t>ДЛЯ НУЖД</w:t>
      </w:r>
      <w:r w:rsidRPr="008313C0">
        <w:rPr>
          <w:rFonts w:ascii="GHEA Grapalat" w:hAnsi="GHEA Grapalat"/>
          <w:sz w:val="20"/>
          <w:szCs w:val="20"/>
        </w:rPr>
        <w:t xml:space="preserve"> ''</w:t>
      </w:r>
      <w:r w:rsidRPr="008313C0">
        <w:rPr>
          <w:rFonts w:ascii="GHEA Grapalat" w:hAnsi="GHEA Grapalat"/>
          <w:sz w:val="20"/>
          <w:szCs w:val="20"/>
          <w:u w:val="single"/>
        </w:rPr>
        <w:t>ПАНИКСКИЙ ЦЗ'' ГНКО</w:t>
      </w:r>
    </w:p>
    <w:p w:rsidR="00615B35" w:rsidRPr="00EC400D" w:rsidRDefault="006130F0" w:rsidP="006130F0">
      <w:pPr>
        <w:widowControl w:val="0"/>
        <w:spacing w:after="160"/>
        <w:ind w:firstLine="567"/>
        <w:rPr>
          <w:rFonts w:ascii="GHEA Grapalat" w:hAnsi="GHEA Grapalat"/>
          <w:sz w:val="20"/>
          <w:szCs w:val="20"/>
        </w:rPr>
      </w:pPr>
      <w:r>
        <w:rPr>
          <w:rFonts w:ascii="GHEA Grapalat" w:hAnsi="GHEA Grapalat"/>
          <w:sz w:val="20"/>
          <w:szCs w:val="20"/>
        </w:rPr>
        <w:t xml:space="preserve">       </w:t>
      </w:r>
      <w:r w:rsidR="00615B35" w:rsidRPr="00EC400D">
        <w:rPr>
          <w:rFonts w:ascii="GHEA Grapalat" w:hAnsi="GHEA Grapalat"/>
          <w:sz w:val="20"/>
          <w:szCs w:val="20"/>
        </w:rPr>
        <w:t>наименование</w:t>
      </w:r>
      <w:r w:rsidR="00EB5576" w:rsidRPr="00EC400D">
        <w:rPr>
          <w:sz w:val="20"/>
          <w:szCs w:val="20"/>
        </w:rPr>
        <w:t xml:space="preserve"> </w:t>
      </w:r>
      <w:r w:rsidR="00615B35" w:rsidRPr="00EC400D">
        <w:rPr>
          <w:rFonts w:ascii="GHEA Grapalat" w:hAnsi="GHEA Grapalat"/>
          <w:sz w:val="20"/>
          <w:szCs w:val="20"/>
        </w:rPr>
        <w:t>товара</w:t>
      </w:r>
      <w:r>
        <w:rPr>
          <w:rFonts w:ascii="GHEA Grapalat" w:hAnsi="GHEA Grapalat"/>
          <w:sz w:val="20"/>
          <w:szCs w:val="20"/>
        </w:rPr>
        <w:tab/>
      </w:r>
      <w:r>
        <w:rPr>
          <w:rFonts w:ascii="GHEA Grapalat" w:hAnsi="GHEA Grapalat"/>
          <w:sz w:val="20"/>
          <w:szCs w:val="20"/>
        </w:rPr>
        <w:tab/>
      </w:r>
      <w:r>
        <w:rPr>
          <w:rFonts w:ascii="GHEA Grapalat" w:hAnsi="GHEA Grapalat"/>
          <w:sz w:val="20"/>
          <w:szCs w:val="20"/>
        </w:rPr>
        <w:tab/>
      </w:r>
      <w:r w:rsidR="00EC400D" w:rsidRPr="00EC400D">
        <w:rPr>
          <w:rFonts w:ascii="GHEA Grapalat" w:hAnsi="GHEA Grapalat"/>
          <w:sz w:val="20"/>
          <w:szCs w:val="20"/>
        </w:rPr>
        <w:t>(наименование заказчика)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53B7A">
        <w:rPr>
          <w:rFonts w:ascii="GHEA Grapalat" w:hAnsi="GHEA Grapalat"/>
          <w:spacing w:val="-6"/>
        </w:rPr>
        <w:t>ЗАПРОСЕ КОТИРОВОК</w:t>
      </w:r>
      <w:r w:rsidR="00096865" w:rsidRPr="006D2DF7">
        <w:rPr>
          <w:rFonts w:ascii="GHEA Grapalat" w:hAnsi="GHEA Grapalat"/>
          <w:spacing w:val="-6"/>
        </w:rPr>
        <w:t xml:space="preserve">, проводимом под кодом </w:t>
      </w:r>
      <w:r w:rsidR="00FF3203">
        <w:rPr>
          <w:rFonts w:ascii="GHEA Grapalat" w:hAnsi="GHEA Grapalat"/>
          <w:spacing w:val="-6"/>
        </w:rPr>
        <w:t>SHMPAK-GHAPDzB 23/2</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814D8" w:rsidRPr="00E814D8" w:rsidRDefault="00E814D8" w:rsidP="00E814D8">
      <w:pPr>
        <w:widowControl w:val="0"/>
        <w:spacing w:after="160"/>
        <w:ind w:firstLine="567"/>
        <w:jc w:val="both"/>
        <w:rPr>
          <w:rFonts w:ascii="GHEA Grapalat" w:hAnsi="GHEA Grapalat"/>
          <w:i/>
          <w:sz w:val="20"/>
          <w:szCs w:val="20"/>
        </w:rPr>
      </w:pPr>
      <w:r w:rsidRPr="00E814D8">
        <w:rPr>
          <w:rFonts w:ascii="GHEA Grapalat" w:hAnsi="GHEA Grapalat"/>
          <w:i/>
          <w:sz w:val="20"/>
          <w:szCs w:val="20"/>
        </w:rPr>
        <w:t>Поскольку ГНКО «Паникский Центр здоровья» не имеет надлежащих условий для хранения лекарств, он будет работать по рецептам, пациенты должны получать лекарства по рецептам в аптеке и в конце месяца должен быть составлен реестр.</w:t>
      </w:r>
    </w:p>
    <w:p w:rsidR="00E814D8" w:rsidRPr="00E814D8" w:rsidRDefault="00E814D8" w:rsidP="00E814D8">
      <w:pPr>
        <w:widowControl w:val="0"/>
        <w:spacing w:after="160"/>
        <w:ind w:firstLine="567"/>
        <w:jc w:val="both"/>
        <w:rPr>
          <w:rFonts w:ascii="GHEA Grapalat" w:hAnsi="GHEA Grapalat"/>
          <w:sz w:val="20"/>
          <w:szCs w:val="20"/>
          <w:lang w:val="af-ZA"/>
        </w:rPr>
      </w:pPr>
      <w:r w:rsidRPr="00E814D8">
        <w:rPr>
          <w:rFonts w:ascii="GHEA Grapalat" w:hAnsi="GHEA Grapalat"/>
          <w:i/>
          <w:sz w:val="20"/>
          <w:szCs w:val="20"/>
        </w:rPr>
        <w:t>Обязательным условием является наличие Поставщика в городе Артик или селе Паник, что связано с работой междугороднего транспорта.</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DC2DAB">
        <w:rPr>
          <w:rFonts w:ascii="GHEA Grapalat" w:hAnsi="GHEA Grapalat"/>
          <w:i w:val="0"/>
          <w:sz w:val="24"/>
          <w:szCs w:val="24"/>
        </w:rPr>
        <w:t>лекарство</w:t>
      </w:r>
      <w:r w:rsidRPr="009044F1">
        <w:rPr>
          <w:rFonts w:ascii="GHEA Grapalat" w:hAnsi="GHEA Grapalat"/>
          <w:i w:val="0"/>
          <w:sz w:val="24"/>
          <w:szCs w:val="24"/>
        </w:rPr>
        <w:t>" (далее — также товар) для нужд "Наименование заказчика", которые сгруппированы в лоты "</w:t>
      </w:r>
      <w:r w:rsidR="00FF3203">
        <w:rPr>
          <w:rFonts w:ascii="GHEA Grapalat" w:hAnsi="GHEA Grapalat"/>
          <w:i w:val="0"/>
          <w:sz w:val="24"/>
          <w:szCs w:val="24"/>
        </w:rPr>
        <w:t>152</w:t>
      </w:r>
      <w:r w:rsidRPr="009044F1">
        <w:rPr>
          <w:rFonts w:ascii="GHEA Grapalat" w:hAnsi="GHEA Grapalat"/>
          <w:i w:val="0"/>
          <w:sz w:val="24"/>
          <w:szCs w:val="24"/>
        </w:rPr>
        <w:t>":</w:t>
      </w:r>
    </w:p>
    <w:tbl>
      <w:tblPr>
        <w:tblW w:w="8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2057"/>
        <w:gridCol w:w="5597"/>
      </w:tblGrid>
      <w:tr w:rsidR="00662E42" w:rsidRPr="008313C0" w:rsidTr="00662E42">
        <w:trPr>
          <w:jc w:val="center"/>
        </w:trPr>
        <w:tc>
          <w:tcPr>
            <w:tcW w:w="992" w:type="dxa"/>
            <w:tcBorders>
              <w:top w:val="single" w:sz="4" w:space="0" w:color="auto"/>
              <w:left w:val="single" w:sz="4" w:space="0" w:color="auto"/>
              <w:bottom w:val="single" w:sz="4" w:space="0" w:color="auto"/>
              <w:right w:val="single" w:sz="4" w:space="0" w:color="auto"/>
            </w:tcBorders>
            <w:vAlign w:val="center"/>
          </w:tcPr>
          <w:p w:rsidR="00662E42" w:rsidRPr="009566D3" w:rsidRDefault="00662E42" w:rsidP="00432B32">
            <w:pPr>
              <w:pStyle w:val="23"/>
              <w:widowControl w:val="0"/>
              <w:spacing w:after="120" w:line="240" w:lineRule="auto"/>
              <w:ind w:firstLine="0"/>
              <w:rPr>
                <w:rFonts w:ascii="GHEA Grapalat" w:hAnsi="GHEA Grapalat"/>
                <w:b/>
                <w:i/>
              </w:rPr>
            </w:pPr>
            <w:r>
              <w:rPr>
                <w:rFonts w:ascii="GHEA Grapalat" w:hAnsi="GHEA Grapalat"/>
                <w:b/>
                <w:i/>
              </w:rPr>
              <w:t>Номер лота</w:t>
            </w:r>
          </w:p>
        </w:tc>
        <w:tc>
          <w:tcPr>
            <w:tcW w:w="2057" w:type="dxa"/>
            <w:tcBorders>
              <w:top w:val="single" w:sz="4" w:space="0" w:color="auto"/>
              <w:left w:val="single" w:sz="4" w:space="0" w:color="auto"/>
              <w:bottom w:val="single" w:sz="4" w:space="0" w:color="auto"/>
              <w:right w:val="single" w:sz="4" w:space="0" w:color="auto"/>
            </w:tcBorders>
          </w:tcPr>
          <w:p w:rsidR="00662E42"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8313C0" w:rsidRDefault="00662E42" w:rsidP="00FF3203">
            <w:pPr>
              <w:pStyle w:val="23"/>
              <w:widowControl w:val="0"/>
              <w:spacing w:after="120" w:line="240" w:lineRule="auto"/>
              <w:ind w:firstLine="0"/>
              <w:jc w:val="center"/>
              <w:rPr>
                <w:rFonts w:ascii="GHEA Grapalat" w:hAnsi="GHEA Grapalat"/>
                <w:b/>
                <w:i/>
              </w:rPr>
            </w:pPr>
            <w:r>
              <w:rPr>
                <w:rFonts w:ascii="GHEA Grapalat" w:hAnsi="GHEA Grapalat"/>
                <w:b/>
                <w:i/>
              </w:rPr>
              <w:t>Наименование лота</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Омепразол 20mg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Панкреатин</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Дротаверин 40mg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Дротаверин 2ml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Холекальциферол детский</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Тиамин 1ml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Никотиновая кислота 1ml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Пиридоксин 50mg/ml 1ml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Витамины /мультивитамины/ суспензия</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Витамины /мультивитамины/ таблетки</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Цианкобаламин 0.5 mg/ml 1ml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Аскорбиновая кислота 2ml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Аскорбиновая кислота 5ml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Аскорбиновая кислота 500mg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Глюконат кальция 5ml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Карбонат кальция+холекальжиферол 500мг/10мкг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Пирацетам 200мг/мл</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Пирацетам 800мг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Регидрон порошок</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Pr>
                <w:rFonts w:ascii="GHEA Grapalat" w:hAnsi="GHEA Grapalat"/>
                <w:b/>
                <w:i/>
              </w:rPr>
              <w:t>Метоклопрамид</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Ацетилсалициловая кислота  100mg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Ацетилсалициловая кислота, гидроксид магния 75mg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Ацетилсалициловая кислота, гидроксид магния 150mg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Варфарин 2,5mg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Аминокапронат 5%</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Железосодержащий комплекс суспензия 100ml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Железосодержащий комплекс  таблетки 100mg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Эпинефрин (адреналин) 1,7ml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Триглицерид (нитроглицерин) 0,5mg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Pr>
                <w:rFonts w:ascii="GHEA Grapalat" w:hAnsi="GHEA Grapalat"/>
                <w:b/>
                <w:i/>
              </w:rPr>
              <w:t>Изосорбид динитрат</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Дигоксин 0,25mg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Дигоксин 0,25mg/ml 1 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Гидрохлртиазид 25mg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Гидрохлртиазид 100mg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Фуросемид 40mg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Фуросемид 2ml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Индапамид 1,5mg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Спиронолактон 25mg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Спиронолактон 50mg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Карведилол 6,25mg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Карведилол 12,5mg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Карведилол 25mg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Метопролол 25mg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Метопролол 50mg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Бисипролол 2,5mg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Бисопролол 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Верапамил 40mg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Амлодипин 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Амлодипин 10mg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Нифедипин 10mg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Каптоприл 25mg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Каптоприл 50mg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Эналаприл 10mg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Эналаприл 20mg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Эналаприл + гидрохлоротиазид 10 / 12,5 мг в блистерах,</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 xml:space="preserve">Лозартан 100 мг </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Лозартан</w:t>
            </w:r>
            <w:r>
              <w:rPr>
                <w:rFonts w:ascii="GHEA Grapalat" w:hAnsi="GHEA Grapalat"/>
                <w:b/>
                <w:i/>
              </w:rPr>
              <w:t>+ гидрохлортиязид 100мг+25мг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 xml:space="preserve">Амиодарон 200 мг </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 xml:space="preserve">Периндоприл + индапамид 4 / 1,25 мг </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 xml:space="preserve">Периндоприл + индапамид 8 / 2,5 мг </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 xml:space="preserve">Периндоприл + индапамид 10 / 2,5 мг </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 xml:space="preserve">Периндоприл + амлодипин 5 / 5мг </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 xml:space="preserve">Периндоприл + амлодипин 10/10 мг </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 xml:space="preserve">Периндоприл + индапамид + амлодипин 8 / 2,5 / 5 мг </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 xml:space="preserve">Периндоприл + индапамид + амлодипин 8 / 2,5 / 10 мг </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Клопидогрел 75мг</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Pr>
                <w:rFonts w:ascii="GHEA Grapalat" w:hAnsi="GHEA Grapalat"/>
                <w:b/>
                <w:i/>
              </w:rPr>
              <w:t>Бисопролол + периндиприл 5мг+10мг</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662E42">
            <w:pPr>
              <w:pStyle w:val="23"/>
              <w:widowControl w:val="0"/>
              <w:spacing w:after="120"/>
              <w:jc w:val="center"/>
              <w:rPr>
                <w:rFonts w:ascii="GHEA Grapalat" w:hAnsi="GHEA Grapalat"/>
                <w:b/>
                <w:i/>
              </w:rPr>
            </w:pPr>
            <w:r>
              <w:rPr>
                <w:rFonts w:ascii="GHEA Grapalat" w:hAnsi="GHEA Grapalat"/>
                <w:b/>
                <w:i/>
              </w:rPr>
              <w:t>Бисопролол + периндиприл 5мг+5мг</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Аторвастатин 10mg</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Аторвастатин 20mg</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Pr>
                <w:rFonts w:ascii="GHEA Grapalat" w:hAnsi="GHEA Grapalat"/>
                <w:b/>
                <w:i/>
              </w:rPr>
              <w:t>Аторвастатин 4</w:t>
            </w:r>
            <w:r w:rsidRPr="009566D3">
              <w:rPr>
                <w:rFonts w:ascii="GHEA Grapalat" w:hAnsi="GHEA Grapalat"/>
                <w:b/>
                <w:i/>
              </w:rPr>
              <w:t>0mg</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Бетаметазон  1mg/g мазь</w:t>
            </w:r>
          </w:p>
        </w:tc>
      </w:tr>
      <w:tr w:rsidR="00662E42" w:rsidRPr="00C95AE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Pr>
                <w:rFonts w:ascii="GHEA Grapalat" w:hAnsi="GHEA Grapalat"/>
                <w:b/>
                <w:i/>
              </w:rPr>
              <w:t>Вода для иньекций 2мл</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Повидон йод 100mg/ml 100ml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Этанол спирт 250ml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Ибупрофен 200mg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Ибупрофен 400mg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Ибупрофен 20mg/ml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Диклофенак 50mg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Диклофенак 100mg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Диклофенак 25mg/3ml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Диклофенак 1% мазь</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Кетопрофен 100мг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Кетопрофен 50мг/мл</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Дексаметазон 0.5mg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Дексаметазон 4mg/ml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Метолпреднизолон 4mg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Сулфасалазин 500мг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Левотироксин 50mkg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7E12E1">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7E12E1">
            <w:pPr>
              <w:pStyle w:val="23"/>
              <w:widowControl w:val="0"/>
              <w:spacing w:after="120" w:line="240" w:lineRule="auto"/>
              <w:ind w:firstLine="0"/>
              <w:jc w:val="center"/>
              <w:rPr>
                <w:rFonts w:ascii="GHEA Grapalat" w:hAnsi="GHEA Grapalat"/>
                <w:b/>
                <w:i/>
              </w:rPr>
            </w:pPr>
            <w:r w:rsidRPr="009566D3">
              <w:rPr>
                <w:rFonts w:ascii="GHEA Grapalat" w:hAnsi="GHEA Grapalat"/>
                <w:b/>
                <w:i/>
              </w:rPr>
              <w:t>Левотироксин  75mkg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Левотироксин 100mkg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Амоксицилин 250/5mg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Амоксицилин 500mg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Амоксицилин +клавулановая кислота 625mg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Амоксицилин + клавулановая кислота 312/5</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Pr>
                <w:rFonts w:ascii="GHEA Grapalat" w:hAnsi="GHEA Grapalat"/>
                <w:b/>
                <w:i/>
              </w:rPr>
              <w:t>Ампицилин 500мг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Цефалексин 250/5</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Цефтриаксон 0,5g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Цефтриаксон 1g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Цефазолин 1g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Цефуроксим 750mg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Азитромицин 500mg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Азитромицин суспензия</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Кларитромицин 500 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Pr>
                <w:rFonts w:ascii="GHEA Grapalat" w:hAnsi="GHEA Grapalat"/>
                <w:b/>
                <w:i/>
              </w:rPr>
              <w:t>Лево</w:t>
            </w:r>
            <w:r w:rsidRPr="009566D3">
              <w:rPr>
                <w:rFonts w:ascii="GHEA Grapalat" w:hAnsi="GHEA Grapalat"/>
                <w:b/>
                <w:i/>
              </w:rPr>
              <w:t>флоксацин 500 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Ацикловир 400 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Метронидазол 500 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Сульфометоксазол + триметоприм суспензия</w:t>
            </w:r>
          </w:p>
        </w:tc>
      </w:tr>
      <w:tr w:rsidR="00662E42" w:rsidRPr="00BB225E"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Флюконазол 150mg</w:t>
            </w:r>
          </w:p>
        </w:tc>
      </w:tr>
      <w:tr w:rsidR="00662E42" w:rsidRPr="00BB225E"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Тамоксифен 10mg</w:t>
            </w:r>
          </w:p>
        </w:tc>
      </w:tr>
      <w:tr w:rsidR="00662E42" w:rsidRPr="00BB225E"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Лидокаин 2ml</w:t>
            </w:r>
          </w:p>
        </w:tc>
      </w:tr>
      <w:tr w:rsidR="00662E42" w:rsidRPr="00BB225E"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jc w:val="center"/>
              <w:rPr>
                <w:rFonts w:ascii="GHEA Grapalat" w:hAnsi="GHEA Grapalat"/>
                <w:b/>
                <w:i/>
              </w:rPr>
            </w:pPr>
            <w:r w:rsidRPr="009566D3">
              <w:rPr>
                <w:rFonts w:ascii="GHEA Grapalat" w:hAnsi="GHEA Grapalat"/>
                <w:b/>
                <w:i/>
              </w:rPr>
              <w:t>Метамизол натрия 500mg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Метамизол натрия 2ml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Парацетамол 120/5</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Парацетамол 500mg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Карбамазепин 200mg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Валпроевая кислота 300mg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Ламотриджин 50mg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Pr>
                <w:rFonts w:ascii="GHEA Grapalat" w:hAnsi="GHEA Grapalat"/>
                <w:b/>
                <w:i/>
              </w:rPr>
              <w:t>Леветирацетам 500мг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Леводопа+карбидопа 25/250мг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Тетрациклин   1% мазь</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Дексаметазон ա/կ 0,1%</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Тимолол глазные капли 5mg/ml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Ципрофлоксацин   0.3%</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Ципрофлоксацин+дексаметазон 3+1мг/мл</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Сальбутамол аэрозоль 100mkg/ml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Сальбутамол 4mg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Аминофилин 0,15g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Аминофилин 24mg/ml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Монтелукаст 10мг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Средство против кашля и простуды 3ml/mg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Средство против кашля и простуды 30mg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Ксилометазолин 1mg/ml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Ксилометазолин 0.5mg/ml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Дифенгидрамин 2ml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Дифенгидрамин 50mg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Цетиризин 10мг</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Лоратадин 10mg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Албендазол 400mg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Хлорид натрия 10ml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Хлорид натрия 5ml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Хлорид натрия 100ml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Хлорид натрия 250ml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Хлорид натрия 500ml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Глюкоза 5% 250ml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Сульфат магния 250mg/ml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Ацетислцистеин 100mg</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Ацетислцистеин</w:t>
            </w:r>
            <w:r>
              <w:rPr>
                <w:rFonts w:ascii="GHEA Grapalat" w:hAnsi="GHEA Grapalat"/>
                <w:b/>
                <w:i/>
              </w:rPr>
              <w:t xml:space="preserve"> сироп</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Папаверин 20mg/ml 2ml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Бендазол 10mg/ml 1ml</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антисептики /таблетки/</w:t>
            </w:r>
          </w:p>
        </w:tc>
      </w:tr>
      <w:tr w:rsidR="00662E42" w:rsidRPr="00DD26F3" w:rsidTr="00662E42">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2E42" w:rsidRPr="009566D3" w:rsidRDefault="00662E42" w:rsidP="00432B32">
            <w:pPr>
              <w:pStyle w:val="23"/>
              <w:widowControl w:val="0"/>
              <w:numPr>
                <w:ilvl w:val="0"/>
                <w:numId w:val="25"/>
              </w:numPr>
              <w:spacing w:after="120" w:line="240" w:lineRule="auto"/>
              <w:jc w:val="center"/>
              <w:rPr>
                <w:rFonts w:ascii="GHEA Grapalat" w:hAnsi="GHEA Grapalat"/>
                <w:b/>
                <w:i/>
              </w:rPr>
            </w:pPr>
          </w:p>
        </w:tc>
        <w:tc>
          <w:tcPr>
            <w:tcW w:w="205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p>
        </w:tc>
        <w:tc>
          <w:tcPr>
            <w:tcW w:w="5597" w:type="dxa"/>
            <w:tcBorders>
              <w:top w:val="single" w:sz="4" w:space="0" w:color="auto"/>
              <w:left w:val="single" w:sz="4" w:space="0" w:color="auto"/>
              <w:bottom w:val="single" w:sz="4" w:space="0" w:color="auto"/>
              <w:right w:val="single" w:sz="4" w:space="0" w:color="auto"/>
            </w:tcBorders>
          </w:tcPr>
          <w:p w:rsidR="00662E42" w:rsidRPr="009566D3" w:rsidRDefault="00662E42" w:rsidP="00FF3203">
            <w:pPr>
              <w:pStyle w:val="23"/>
              <w:widowControl w:val="0"/>
              <w:spacing w:after="120" w:line="240" w:lineRule="auto"/>
              <w:ind w:firstLine="0"/>
              <w:jc w:val="center"/>
              <w:rPr>
                <w:rFonts w:ascii="GHEA Grapalat" w:hAnsi="GHEA Grapalat"/>
                <w:b/>
                <w:i/>
              </w:rPr>
            </w:pPr>
            <w:r w:rsidRPr="009566D3">
              <w:rPr>
                <w:rFonts w:ascii="GHEA Grapalat" w:hAnsi="GHEA Grapalat"/>
                <w:b/>
                <w:i/>
              </w:rPr>
              <w:t>антисептики /жидкость/</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9566D3" w:rsidRDefault="009566D3" w:rsidP="00B46D58">
      <w:pPr>
        <w:widowControl w:val="0"/>
        <w:spacing w:after="160"/>
        <w:jc w:val="center"/>
        <w:rPr>
          <w:rFonts w:ascii="GHEA Grapalat" w:hAnsi="GHEA Grapalat"/>
          <w:b/>
        </w:rPr>
      </w:pPr>
    </w:p>
    <w:p w:rsidR="009566D3" w:rsidRDefault="009566D3"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lastRenderedPageBreak/>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 xml:space="preserve">с точки зрения предусмотренных </w:t>
      </w:r>
      <w:r w:rsidR="00F9791A" w:rsidRPr="00F9791A">
        <w:rPr>
          <w:rFonts w:ascii="GHEA Grapalat" w:hAnsi="GHEA Grapalat"/>
          <w:lang w:val="hy-AM"/>
        </w:rPr>
        <w:lastRenderedPageBreak/>
        <w:t>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D04DB6" w:rsidRPr="008313C0">
        <w:rPr>
          <w:rFonts w:ascii="GHEA Grapalat" w:hAnsi="GHEA Grapalat"/>
        </w:rPr>
        <w:t>"Ширакскя область с.Паник ул1 д52" не позднее, чем "12:00" часов "7"</w:t>
      </w:r>
      <w:r w:rsidR="00D04DB6">
        <w:rPr>
          <w:rFonts w:ascii="GHEA Grapalat" w:hAnsi="GHEA Grapalat"/>
        </w:rPr>
        <w:t>-</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1A3214">
        <w:rPr>
          <w:rFonts w:ascii="GHEA Grapalat" w:hAnsi="GHEA Grapalat"/>
          <w:sz w:val="24"/>
          <w:szCs w:val="24"/>
        </w:rPr>
        <w:t>А</w:t>
      </w:r>
      <w:r w:rsidR="00E26221" w:rsidRPr="008313C0">
        <w:rPr>
          <w:rFonts w:ascii="GHEA Grapalat" w:hAnsi="GHEA Grapalat"/>
        </w:rPr>
        <w:t>лвард Ходжаян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4"/>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w:t>
      </w:r>
      <w:r w:rsidR="003E3FD0" w:rsidRPr="009044F1">
        <w:rPr>
          <w:rFonts w:ascii="GHEA Grapalat" w:hAnsi="GHEA Grapalat"/>
          <w:sz w:val="24"/>
          <w:szCs w:val="24"/>
        </w:rPr>
        <w:lastRenderedPageBreak/>
        <w:t>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общая сумма какой-либо из сумм, указанных прописью или цифрами, </w:t>
      </w:r>
      <w:r w:rsidRPr="009044F1">
        <w:rPr>
          <w:rFonts w:ascii="GHEA Grapalat" w:hAnsi="GHEA Grapalat"/>
          <w:sz w:val="24"/>
          <w:szCs w:val="24"/>
        </w:rPr>
        <w:lastRenderedPageBreak/>
        <w:t>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lastRenderedPageBreak/>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lastRenderedPageBreak/>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A22744">
        <w:rPr>
          <w:rFonts w:ascii="GHEA Grapalat" w:hAnsi="GHEA Grapalat"/>
          <w:sz w:val="24"/>
          <w:szCs w:val="24"/>
        </w:rPr>
        <w:t>7</w:t>
      </w:r>
      <w:r w:rsidRPr="009044F1">
        <w:rPr>
          <w:rFonts w:ascii="GHEA Grapalat" w:hAnsi="GHEA Grapalat"/>
          <w:sz w:val="24"/>
          <w:szCs w:val="24"/>
        </w:rPr>
        <w:t>"-</w:t>
      </w:r>
      <w:r w:rsidR="00A7692E">
        <w:rPr>
          <w:rFonts w:ascii="GHEA Grapalat" w:hAnsi="GHEA Grapalat"/>
          <w:sz w:val="24"/>
          <w:szCs w:val="24"/>
        </w:rPr>
        <w:t>о</w:t>
      </w:r>
      <w:r w:rsidRPr="009044F1">
        <w:rPr>
          <w:rFonts w:ascii="GHEA Grapalat" w:hAnsi="GHEA Grapalat"/>
          <w:sz w:val="24"/>
          <w:szCs w:val="24"/>
        </w:rPr>
        <w:t>й день в "</w:t>
      </w:r>
      <w:r w:rsidR="00A22744">
        <w:rPr>
          <w:rFonts w:ascii="GHEA Grapalat" w:hAnsi="GHEA Grapalat"/>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151BA">
        <w:rPr>
          <w:rFonts w:ascii="GHEA Grapalat" w:hAnsi="GHEA Grapalat"/>
          <w:i w:val="0"/>
          <w:sz w:val="24"/>
          <w:szCs w:val="24"/>
        </w:rPr>
        <w:t>рыноч</w:t>
      </w:r>
      <w:r w:rsidR="008D2D1C">
        <w:rPr>
          <w:rFonts w:ascii="GHEA Grapalat" w:hAnsi="GHEA Grapalat"/>
          <w:i w:val="0"/>
          <w:sz w:val="24"/>
          <w:szCs w:val="24"/>
        </w:rPr>
        <w:t>ной стоимости данного дня</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w:t>
      </w:r>
      <w:r w:rsidRPr="009044F1">
        <w:rPr>
          <w:rFonts w:ascii="GHEA Grapalat" w:hAnsi="GHEA Grapalat"/>
        </w:rPr>
        <w:lastRenderedPageBreak/>
        <w:t xml:space="preserve">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w:t>
      </w:r>
      <w:r w:rsidRPr="009044F1">
        <w:rPr>
          <w:rFonts w:ascii="GHEA Grapalat" w:hAnsi="GHEA Grapalat"/>
          <w:sz w:val="24"/>
          <w:szCs w:val="24"/>
        </w:rPr>
        <w:lastRenderedPageBreak/>
        <w:t xml:space="preserve">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w:t>
      </w:r>
      <w:r w:rsidR="00A74478" w:rsidRPr="00A74478">
        <w:rPr>
          <w:rFonts w:ascii="GHEA Grapalat" w:hAnsi="GHEA Grapalat"/>
          <w:sz w:val="24"/>
          <w:szCs w:val="24"/>
        </w:rPr>
        <w:lastRenderedPageBreak/>
        <w:t xml:space="preserve">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w:t>
      </w:r>
      <w:r w:rsidRPr="009044F1">
        <w:rPr>
          <w:rFonts w:ascii="GHEA Grapalat" w:hAnsi="GHEA Grapalat"/>
          <w:spacing w:val="-6"/>
          <w:sz w:val="24"/>
          <w:szCs w:val="24"/>
        </w:rPr>
        <w:lastRenderedPageBreak/>
        <w:t>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w:t>
      </w:r>
      <w:r w:rsidRPr="009044F1">
        <w:rPr>
          <w:rFonts w:ascii="GHEA Grapalat" w:hAnsi="GHEA Grapalat"/>
        </w:rPr>
        <w:lastRenderedPageBreak/>
        <w:t>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801A4F">
        <w:rPr>
          <w:rFonts w:ascii="GHEA Grapalat" w:hAnsi="GHEA Grapalat"/>
        </w:rPr>
        <w:t>или наличных денег</w:t>
      </w:r>
      <w:r w:rsidR="00801A4F" w:rsidRPr="00801A4F">
        <w:rPr>
          <w:rFonts w:ascii="GHEA Grapalat" w:hAnsi="GHEA Grapalat"/>
        </w:rPr>
        <w:t>.</w:t>
      </w:r>
      <w:r w:rsidR="001647D2" w:rsidRPr="001647D2">
        <w:rPr>
          <w:rFonts w:ascii="GHEA Grapalat" w:hAnsi="GHEA Grapalat"/>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61231B">
        <w:rPr>
          <w:rFonts w:ascii="GHEA Grapalat" w:hAnsi="GHEA Grapalat"/>
        </w:rPr>
        <w:t>90</w:t>
      </w:r>
      <w:r w:rsidR="001647D2" w:rsidRPr="001647D2">
        <w:rPr>
          <w:rFonts w:ascii="GHEA Grapalat" w:hAnsi="GHEA Grapalat"/>
        </w:rPr>
        <w:t xml:space="preserve">-го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DC6732" w:rsidRDefault="00801A4F" w:rsidP="00801A4F">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w:t>
      </w:r>
      <w:r w:rsidR="00DC6732" w:rsidRPr="00DC6732">
        <w:rPr>
          <w:rFonts w:ascii="GHEA Grapalat" w:hAnsi="GHEA Grapalat"/>
        </w:rPr>
        <w:t xml:space="preserve">непосредственно не взаимосвязано </w:t>
      </w:r>
      <w:r w:rsidRPr="00DC673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lastRenderedPageBreak/>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A05918" w:rsidRDefault="003E194D" w:rsidP="00A0591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8D5016" w:rsidP="00A05918">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9044F1">
        <w:rPr>
          <w:rFonts w:ascii="GHEA Grapalat" w:hAnsi="GHEA Grapalat"/>
        </w:rPr>
        <w:lastRenderedPageBreak/>
        <w:t xml:space="preserve">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w:t>
      </w:r>
      <w:r w:rsidRPr="009044F1">
        <w:rPr>
          <w:rFonts w:ascii="GHEA Grapalat" w:hAnsi="GHEA Grapalat"/>
        </w:rPr>
        <w:lastRenderedPageBreak/>
        <w:t xml:space="preserve">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lastRenderedPageBreak/>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 xml:space="preserve">связанные </w:t>
      </w:r>
      <w:r w:rsidR="00A32D42">
        <w:rPr>
          <w:rFonts w:ascii="GHEA Grapalat" w:hAnsi="GHEA Grapalat"/>
        </w:rPr>
        <w:lastRenderedPageBreak/>
        <w:t>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оригинал документа, удостоверяющего оплату наличных денег, или оригинал </w:t>
      </w:r>
      <w:r w:rsidRPr="00B138F3">
        <w:rPr>
          <w:rFonts w:ascii="GHEA Grapalat" w:hAnsi="GHEA Grapalat"/>
        </w:rPr>
        <w:lastRenderedPageBreak/>
        <w:t>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A05918">
        <w:rPr>
          <w:rFonts w:ascii="GHEA Grapalat" w:hAnsi="GHEA Grapalat"/>
          <w:b/>
          <w:sz w:val="24"/>
          <w:szCs w:val="24"/>
        </w:rPr>
        <w:t>SHMPAK-GHAPDzB 23/1</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53B7A">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C70683">
        <w:rPr>
          <w:rFonts w:ascii="GHEA Grapalat" w:hAnsi="GHEA Grapalat"/>
        </w:rPr>
        <w:t>SHMPAK-GHAPDzB 23/1</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lastRenderedPageBreak/>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A05918">
        <w:rPr>
          <w:rFonts w:ascii="GHEA Grapalat" w:hAnsi="GHEA Grapalat"/>
        </w:rPr>
        <w:t>SHMPAK-GHAPDzB 23/1</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453B7A">
        <w:rPr>
          <w:rFonts w:ascii="GHEA Grapalat" w:hAnsi="GHEA Grapalat"/>
        </w:rPr>
        <w:t>ЗАПРОСЕ КОТИРОВОК</w:t>
      </w:r>
      <w:r w:rsidR="00305944">
        <w:rPr>
          <w:rFonts w:ascii="GHEA Grapalat" w:hAnsi="GHEA Grapalat"/>
        </w:rPr>
        <w:t xml:space="preserve"> </w:t>
      </w:r>
      <w:r>
        <w:rPr>
          <w:rFonts w:ascii="GHEA Grapalat" w:hAnsi="GHEA Grapalat"/>
        </w:rPr>
        <w:t>под кодом "</w:t>
      </w:r>
      <w:r w:rsidR="00A05918">
        <w:rPr>
          <w:rFonts w:ascii="GHEA Grapalat" w:hAnsi="GHEA Grapalat"/>
        </w:rPr>
        <w:t>SHMPAK-GHAPDzB 23/1</w:t>
      </w:r>
      <w:r>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C70683">
        <w:rPr>
          <w:rFonts w:ascii="GHEA Grapalat" w:hAnsi="GHEA Grapalat"/>
          <w:b/>
          <w:sz w:val="24"/>
          <w:szCs w:val="24"/>
        </w:rPr>
        <w:t>SHMPAK-GHAPDzB 23/1</w:t>
      </w:r>
      <w:r>
        <w:rPr>
          <w:rFonts w:ascii="GHEA Grapalat" w:hAnsi="GHEA Grapalat"/>
          <w:b/>
          <w:sz w:val="24"/>
          <w:szCs w:val="24"/>
        </w:rPr>
        <w:t>"</w:t>
      </w:r>
      <w:r>
        <w:rPr>
          <w:rStyle w:val="af6"/>
          <w:rFonts w:ascii="GHEA Grapalat" w:hAnsi="GHEA Grapalat"/>
          <w:b/>
          <w:sz w:val="24"/>
          <w:szCs w:val="24"/>
        </w:rPr>
        <w:footnoteReference w:customMarkFollows="1" w:id="14"/>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C70683">
        <w:rPr>
          <w:rFonts w:ascii="GHEA Grapalat" w:hAnsi="GHEA Grapalat"/>
        </w:rPr>
        <w:t>SHMPAK-GHAPDzB 23/1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C70683">
        <w:rPr>
          <w:rFonts w:ascii="GHEA Grapalat" w:hAnsi="GHEA Grapalat"/>
          <w:b/>
          <w:sz w:val="24"/>
          <w:szCs w:val="24"/>
        </w:rPr>
        <w:t>SHMPAK-GHAPDzB 23/1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5"/>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C70683">
        <w:rPr>
          <w:rFonts w:ascii="GHEA Grapalat" w:hAnsi="GHEA Grapalat"/>
          <w:spacing w:val="-6"/>
        </w:rPr>
        <w:t>SHMPAK-GHAPDzB 23/1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C70683">
        <w:rPr>
          <w:rFonts w:ascii="GHEA Grapalat" w:hAnsi="GHEA Grapalat"/>
          <w:b/>
          <w:sz w:val="24"/>
          <w:szCs w:val="24"/>
        </w:rPr>
        <w:t>SHMPAK-GHAPDzB 23/1</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17"/>
        <w:t>*</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634B02" w:rsidRDefault="00634B02" w:rsidP="00634B02">
      <w:pPr>
        <w:pStyle w:val="af4"/>
        <w:shd w:val="clear" w:color="auto" w:fill="FFFFFF"/>
        <w:spacing w:before="0" w:beforeAutospacing="0" w:after="0" w:afterAutospacing="0"/>
        <w:ind w:firstLine="375"/>
        <w:jc w:val="both"/>
        <w:rPr>
          <w:rFonts w:ascii="GHEA Grapalat" w:eastAsiaTheme="minorHAnsi" w:hAnsi="GHEA Grapalat" w:cstheme="minorBidi"/>
        </w:rPr>
      </w:pPr>
      <w:r w:rsidRPr="00A452CD">
        <w:rPr>
          <w:rFonts w:ascii="GHEA Grapalat" w:eastAsiaTheme="minorHAnsi" w:hAnsi="GHEA Grapalat" w:cstheme="minorBidi"/>
        </w:rPr>
        <w:t>Информацию о факте предоставления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Default="00634B02" w:rsidP="00634B02">
      <w:pPr>
        <w:pStyle w:val="af4"/>
        <w:shd w:val="clear" w:color="auto" w:fill="FFFFFF"/>
        <w:spacing w:before="0" w:beforeAutospacing="0" w:after="0" w:afterAutospacing="0"/>
        <w:ind w:firstLine="375"/>
        <w:jc w:val="both"/>
        <w:rPr>
          <w:rStyle w:val="af5"/>
          <w:b w:val="0"/>
          <w:bCs w:val="0"/>
          <w:sz w:val="20"/>
          <w:szCs w:val="20"/>
        </w:rPr>
      </w:pPr>
    </w:p>
    <w:p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C70683">
        <w:rPr>
          <w:rFonts w:ascii="GHEA Grapalat" w:hAnsi="GHEA Grapalat"/>
          <w:b/>
        </w:rPr>
        <w:t>SHMPAK-GHAPDzB 23/1</w:t>
      </w:r>
      <w:r w:rsidRPr="00B138F3">
        <w:rPr>
          <w:rFonts w:ascii="GHEA Grapalat" w:hAnsi="GHEA Grapalat"/>
          <w:b/>
        </w:rPr>
        <w:t>"</w:t>
      </w:r>
      <w:r w:rsidRPr="00B138F3">
        <w:rPr>
          <w:rStyle w:val="af6"/>
          <w:rFonts w:ascii="GHEA Grapalat" w:hAnsi="GHEA Grapalat"/>
          <w:b/>
        </w:rPr>
        <w:footnoteReference w:customMarkFollows="1" w:id="18"/>
        <w:t>*</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af4"/>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lastRenderedPageBreak/>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af4"/>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af4"/>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C70683">
        <w:rPr>
          <w:rFonts w:ascii="GHEA Grapalat" w:hAnsi="GHEA Grapalat"/>
          <w:b/>
        </w:rPr>
        <w:t>SHMPAK-GHAPDzB 23/1</w:t>
      </w:r>
      <w:r w:rsidRPr="00B138F3">
        <w:rPr>
          <w:rFonts w:ascii="GHEA Grapalat" w:hAnsi="GHEA Grapalat"/>
          <w:b/>
        </w:rPr>
        <w:t>"</w:t>
      </w:r>
      <w:r w:rsidRPr="00B138F3">
        <w:rPr>
          <w:rStyle w:val="af6"/>
          <w:rFonts w:ascii="GHEA Grapalat" w:hAnsi="GHEA Grapalat"/>
          <w:b/>
        </w:rPr>
        <w:footnoteReference w:customMarkFollows="1" w:id="19"/>
        <w:t>*</w:t>
      </w:r>
    </w:p>
    <w:p w:rsidR="003E31E5" w:rsidRPr="00B138F3" w:rsidRDefault="003E31E5" w:rsidP="003E31E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2D6327">
        <w:rPr>
          <w:rStyle w:val="af5"/>
          <w:rFonts w:ascii="GHEA Grapalat" w:hAnsi="GHEA Grapalat"/>
          <w:b w:val="0"/>
          <w:sz w:val="18"/>
          <w:szCs w:val="18"/>
          <w:lang w:val="hy-AM"/>
        </w:rPr>
        <w:t xml:space="preserve">                          </w:t>
      </w:r>
      <w:r w:rsidRPr="00B138F3">
        <w:rPr>
          <w:rStyle w:val="af5"/>
          <w:rFonts w:ascii="GHEA Grapalat" w:hAnsi="GHEA Grapalat"/>
          <w:b w:val="0"/>
          <w:sz w:val="18"/>
          <w:szCs w:val="18"/>
        </w:rPr>
        <w:t>номер заключаемого договора</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десяти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af4"/>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lastRenderedPageBreak/>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C70683">
        <w:rPr>
          <w:rFonts w:ascii="GHEA Grapalat" w:hAnsi="GHEA Grapalat"/>
          <w:i/>
          <w:sz w:val="22"/>
          <w:szCs w:val="22"/>
        </w:rPr>
        <w:t>SHMPAK-GHAPDzB 23/1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20"/>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sz w:val="22"/>
          <w:szCs w:val="22"/>
        </w:rPr>
        <w:lastRenderedPageBreak/>
        <w:t xml:space="preserve">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подписаны уполномоченным Компанией </w:t>
      </w:r>
      <w:r w:rsidRPr="00B138F3">
        <w:rPr>
          <w:rFonts w:ascii="GHEA Grapalat" w:hAnsi="GHEA Grapalat"/>
          <w:sz w:val="22"/>
          <w:szCs w:val="22"/>
        </w:rPr>
        <w:lastRenderedPageBreak/>
        <w:t>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A05918">
      <w:pPr>
        <w:widowControl w:val="0"/>
        <w:spacing w:after="160"/>
        <w:ind w:right="565"/>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C70683">
        <w:rPr>
          <w:rFonts w:ascii="GHEA Grapalat" w:hAnsi="GHEA Grapalat"/>
          <w:b/>
          <w:sz w:val="24"/>
          <w:szCs w:val="24"/>
        </w:rPr>
        <w:t>SHMPAK-GHAPDzB 23/1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C70683">
        <w:rPr>
          <w:rFonts w:ascii="GHEA Grapalat" w:hAnsi="GHEA Grapalat"/>
          <w:i/>
        </w:rPr>
        <w:t>SHMPAK-GHAPDzB 23/1</w:t>
      </w:r>
      <w:r w:rsidRPr="00B138F3">
        <w:rPr>
          <w:rFonts w:ascii="GHEA Grapalat" w:hAnsi="GHEA Grapalat"/>
          <w:i/>
        </w:rPr>
        <w:t>"</w:t>
      </w:r>
      <w:r w:rsidRPr="00B138F3">
        <w:rPr>
          <w:rStyle w:val="af6"/>
          <w:rFonts w:ascii="GHEA Grapalat" w:hAnsi="GHEA Grapalat"/>
          <w:i/>
        </w:rPr>
        <w:footnoteReference w:customMarkFollows="1" w:id="23"/>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C70683">
        <w:rPr>
          <w:rFonts w:ascii="GHEA Grapalat" w:hAnsi="GHEA Grapalat"/>
          <w:b/>
          <w:sz w:val="24"/>
          <w:szCs w:val="24"/>
        </w:rPr>
        <w:t>SHMPAK-GHAPDzB 23/1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5"/>
        <w:t>*</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w:t>
      </w:r>
      <w:r w:rsidRPr="00910F01">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C70683">
        <w:rPr>
          <w:rFonts w:ascii="GHEA Grapalat" w:hAnsi="GHEA Grapalat"/>
          <w:b/>
          <w:sz w:val="24"/>
          <w:szCs w:val="24"/>
        </w:rPr>
        <w:t>SHMPAK-GHAPDzB 23/1</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6"/>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w:t>
      </w:r>
      <w:r w:rsidRPr="00B138F3">
        <w:rPr>
          <w:rFonts w:ascii="GHEA Grapalat" w:hAnsi="GHEA Grapalat"/>
        </w:rPr>
        <w:lastRenderedPageBreak/>
        <w:t xml:space="preserve">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8"/>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9"/>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lastRenderedPageBreak/>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3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B138F3">
        <w:rPr>
          <w:rFonts w:ascii="GHEA Grapalat" w:hAnsi="GHEA Grapalat"/>
        </w:rPr>
        <w:lastRenderedPageBreak/>
        <w:t>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31"/>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w:t>
      </w:r>
      <w:r w:rsidRPr="00B138F3">
        <w:rPr>
          <w:rFonts w:ascii="GHEA Grapalat" w:hAnsi="GHEA Grapalat"/>
        </w:rPr>
        <w:lastRenderedPageBreak/>
        <w:t>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32"/>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33"/>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w:t>
      </w:r>
      <w:r w:rsidRPr="00B138F3">
        <w:rPr>
          <w:rFonts w:ascii="GHEA Grapalat" w:hAnsi="GHEA Grapalat"/>
        </w:rPr>
        <w:lastRenderedPageBreak/>
        <w:t>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К отношениям, связанным с договором, применяется право </w:t>
      </w:r>
      <w:r w:rsidRPr="00B138F3">
        <w:rPr>
          <w:rFonts w:ascii="GHEA Grapalat" w:hAnsi="GHEA Grapalat"/>
        </w:rPr>
        <w:lastRenderedPageBreak/>
        <w:t>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34"/>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A05918">
          <w:footerReference w:type="default" r:id="rId13"/>
          <w:footnotePr>
            <w:pos w:val="beneathText"/>
          </w:footnotePr>
          <w:pgSz w:w="11906" w:h="16838" w:code="9"/>
          <w:pgMar w:top="993" w:right="1418" w:bottom="1276"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169"/>
        <w:gridCol w:w="2234"/>
        <w:gridCol w:w="1216"/>
        <w:gridCol w:w="2316"/>
        <w:gridCol w:w="1085"/>
        <w:gridCol w:w="899"/>
        <w:gridCol w:w="851"/>
        <w:gridCol w:w="992"/>
        <w:gridCol w:w="28"/>
        <w:gridCol w:w="1106"/>
        <w:gridCol w:w="28"/>
        <w:gridCol w:w="1106"/>
        <w:gridCol w:w="28"/>
        <w:gridCol w:w="1106"/>
        <w:gridCol w:w="28"/>
      </w:tblGrid>
      <w:tr w:rsidR="00303414" w:rsidRPr="0055420F" w:rsidTr="00603458">
        <w:trPr>
          <w:jc w:val="center"/>
        </w:trPr>
        <w:tc>
          <w:tcPr>
            <w:tcW w:w="15068" w:type="dxa"/>
            <w:gridSpan w:val="16"/>
          </w:tcPr>
          <w:p w:rsidR="00303414" w:rsidRPr="0055420F" w:rsidRDefault="00303414" w:rsidP="00BB0363">
            <w:pPr>
              <w:widowControl w:val="0"/>
              <w:ind w:left="-109"/>
              <w:jc w:val="center"/>
              <w:rPr>
                <w:rFonts w:ascii="GHEA Grapalat" w:hAnsi="GHEA Grapalat"/>
                <w:sz w:val="16"/>
                <w:szCs w:val="16"/>
              </w:rPr>
            </w:pPr>
            <w:r w:rsidRPr="0055420F">
              <w:rPr>
                <w:rFonts w:ascii="GHEA Grapalat" w:hAnsi="GHEA Grapalat"/>
                <w:sz w:val="16"/>
                <w:szCs w:val="16"/>
              </w:rPr>
              <w:t>Товар</w:t>
            </w:r>
          </w:p>
        </w:tc>
      </w:tr>
      <w:tr w:rsidR="00303414" w:rsidRPr="0055420F" w:rsidTr="00603458">
        <w:trPr>
          <w:trHeight w:val="219"/>
          <w:jc w:val="center"/>
        </w:trPr>
        <w:tc>
          <w:tcPr>
            <w:tcW w:w="876" w:type="dxa"/>
            <w:vMerge w:val="restart"/>
            <w:vAlign w:val="center"/>
          </w:tcPr>
          <w:p w:rsidR="00303414" w:rsidRPr="0055420F" w:rsidRDefault="00303414" w:rsidP="00BB0363">
            <w:pPr>
              <w:widowControl w:val="0"/>
              <w:ind w:left="-109"/>
              <w:jc w:val="center"/>
              <w:rPr>
                <w:rFonts w:ascii="GHEA Grapalat" w:hAnsi="GHEA Grapalat"/>
                <w:sz w:val="16"/>
                <w:szCs w:val="16"/>
              </w:rPr>
            </w:pPr>
            <w:r w:rsidRPr="0055420F">
              <w:rPr>
                <w:rFonts w:ascii="GHEA Grapalat" w:hAnsi="GHEA Grapalat"/>
                <w:sz w:val="16"/>
                <w:szCs w:val="16"/>
              </w:rPr>
              <w:t xml:space="preserve">номер предусмотренного </w:t>
            </w:r>
            <w:r w:rsidRPr="0055420F">
              <w:rPr>
                <w:rFonts w:ascii="GHEA Grapalat" w:hAnsi="GHEA Grapalat"/>
                <w:spacing w:val="-6"/>
                <w:sz w:val="16"/>
                <w:szCs w:val="16"/>
              </w:rPr>
              <w:t>приглашением</w:t>
            </w:r>
            <w:r w:rsidRPr="0055420F">
              <w:rPr>
                <w:rFonts w:ascii="GHEA Grapalat" w:hAnsi="GHEA Grapalat"/>
                <w:sz w:val="16"/>
                <w:szCs w:val="16"/>
              </w:rPr>
              <w:t xml:space="preserve"> лота</w:t>
            </w:r>
          </w:p>
        </w:tc>
        <w:tc>
          <w:tcPr>
            <w:tcW w:w="1169" w:type="dxa"/>
            <w:vMerge w:val="restart"/>
            <w:vAlign w:val="center"/>
          </w:tcPr>
          <w:p w:rsidR="00303414" w:rsidRPr="0055420F" w:rsidRDefault="00303414" w:rsidP="00BB0363">
            <w:pPr>
              <w:widowControl w:val="0"/>
              <w:ind w:left="-109"/>
              <w:jc w:val="center"/>
              <w:rPr>
                <w:rFonts w:ascii="GHEA Grapalat" w:hAnsi="GHEA Grapalat"/>
                <w:sz w:val="16"/>
                <w:szCs w:val="16"/>
              </w:rPr>
            </w:pPr>
            <w:r w:rsidRPr="0055420F">
              <w:rPr>
                <w:rFonts w:ascii="GHEA Grapalat" w:hAnsi="GHEA Grapalat"/>
                <w:sz w:val="16"/>
                <w:szCs w:val="16"/>
              </w:rPr>
              <w:t>промежуточный код, предусмотренный планом закупок по классификации ЕЗК (CPV)</w:t>
            </w:r>
          </w:p>
        </w:tc>
        <w:tc>
          <w:tcPr>
            <w:tcW w:w="2234" w:type="dxa"/>
            <w:vMerge w:val="restart"/>
            <w:vAlign w:val="center"/>
          </w:tcPr>
          <w:p w:rsidR="00303414" w:rsidRPr="0055420F" w:rsidRDefault="00303414" w:rsidP="00BB0363">
            <w:pPr>
              <w:widowControl w:val="0"/>
              <w:ind w:left="-109"/>
              <w:jc w:val="center"/>
              <w:rPr>
                <w:rFonts w:ascii="GHEA Grapalat" w:hAnsi="GHEA Grapalat"/>
                <w:sz w:val="16"/>
                <w:szCs w:val="16"/>
                <w:lang w:val="en-US"/>
              </w:rPr>
            </w:pPr>
            <w:r w:rsidRPr="0055420F">
              <w:rPr>
                <w:rFonts w:ascii="GHEA Grapalat" w:hAnsi="GHEA Grapalat"/>
                <w:sz w:val="16"/>
                <w:szCs w:val="16"/>
              </w:rPr>
              <w:t xml:space="preserve">наименование </w:t>
            </w:r>
          </w:p>
        </w:tc>
        <w:tc>
          <w:tcPr>
            <w:tcW w:w="1216" w:type="dxa"/>
            <w:vMerge w:val="restart"/>
            <w:vAlign w:val="center"/>
          </w:tcPr>
          <w:p w:rsidR="00303414" w:rsidRPr="0055420F" w:rsidRDefault="00303414" w:rsidP="00BB0363">
            <w:pPr>
              <w:widowControl w:val="0"/>
              <w:ind w:left="-109" w:right="-108"/>
              <w:jc w:val="center"/>
              <w:rPr>
                <w:rFonts w:ascii="GHEA Grapalat" w:hAnsi="GHEA Grapalat"/>
                <w:sz w:val="16"/>
                <w:szCs w:val="16"/>
              </w:rPr>
            </w:pPr>
            <w:r w:rsidRPr="0055420F">
              <w:rPr>
                <w:rFonts w:ascii="GHEA Grapalat" w:hAnsi="GHEA Grapalat"/>
                <w:sz w:val="16"/>
                <w:szCs w:val="16"/>
              </w:rPr>
              <w:t>товарный знак,</w:t>
            </w:r>
            <w:r w:rsidRPr="0055420F">
              <w:rPr>
                <w:rFonts w:ascii="GHEA Grapalat" w:hAnsi="GHEA Grapalat"/>
                <w:sz w:val="16"/>
                <w:szCs w:val="16"/>
                <w:lang w:val="hy-AM"/>
              </w:rPr>
              <w:t xml:space="preserve"> </w:t>
            </w:r>
            <w:r w:rsidRPr="0055420F">
              <w:rPr>
                <w:rFonts w:ascii="GHEA Grapalat" w:hAnsi="GHEA Grapalat"/>
                <w:sz w:val="16"/>
                <w:szCs w:val="16"/>
              </w:rPr>
              <w:t>марка</w:t>
            </w:r>
            <w:r w:rsidRPr="0055420F">
              <w:rPr>
                <w:rFonts w:ascii="GHEA Grapalat" w:hAnsi="GHEA Grapalat"/>
                <w:sz w:val="16"/>
                <w:szCs w:val="16"/>
                <w:lang w:val="hy-AM"/>
              </w:rPr>
              <w:t xml:space="preserve"> </w:t>
            </w:r>
            <w:r w:rsidRPr="0055420F">
              <w:rPr>
                <w:rFonts w:ascii="GHEA Grapalat" w:hAnsi="GHEA Grapalat"/>
                <w:sz w:val="16"/>
                <w:szCs w:val="16"/>
              </w:rPr>
              <w:t xml:space="preserve">и наименование производителя </w:t>
            </w:r>
            <w:r w:rsidRPr="0055420F">
              <w:rPr>
                <w:rStyle w:val="af6"/>
                <w:rFonts w:ascii="GHEA Grapalat" w:hAnsi="GHEA Grapalat"/>
                <w:sz w:val="16"/>
                <w:szCs w:val="16"/>
              </w:rPr>
              <w:footnoteReference w:customMarkFollows="1" w:id="36"/>
              <w:t>**</w:t>
            </w:r>
          </w:p>
        </w:tc>
        <w:tc>
          <w:tcPr>
            <w:tcW w:w="2316" w:type="dxa"/>
            <w:vMerge w:val="restart"/>
            <w:vAlign w:val="center"/>
          </w:tcPr>
          <w:p w:rsidR="00303414" w:rsidRPr="0055420F" w:rsidRDefault="00303414" w:rsidP="00BB0363">
            <w:pPr>
              <w:widowControl w:val="0"/>
              <w:ind w:left="-109" w:right="-59"/>
              <w:jc w:val="center"/>
              <w:rPr>
                <w:rFonts w:ascii="GHEA Grapalat" w:hAnsi="GHEA Grapalat"/>
                <w:sz w:val="16"/>
                <w:szCs w:val="16"/>
              </w:rPr>
            </w:pPr>
            <w:r w:rsidRPr="0055420F">
              <w:rPr>
                <w:rFonts w:ascii="GHEA Grapalat" w:hAnsi="GHEA Grapalat"/>
                <w:sz w:val="16"/>
                <w:szCs w:val="16"/>
              </w:rPr>
              <w:t>техническая характеристика</w:t>
            </w:r>
          </w:p>
        </w:tc>
        <w:tc>
          <w:tcPr>
            <w:tcW w:w="1085" w:type="dxa"/>
            <w:vMerge w:val="restart"/>
            <w:vAlign w:val="center"/>
          </w:tcPr>
          <w:p w:rsidR="00303414" w:rsidRPr="0055420F" w:rsidRDefault="00303414" w:rsidP="00BB0363">
            <w:pPr>
              <w:widowControl w:val="0"/>
              <w:ind w:left="-109" w:right="-108"/>
              <w:jc w:val="center"/>
              <w:rPr>
                <w:rFonts w:ascii="GHEA Grapalat" w:hAnsi="GHEA Grapalat"/>
                <w:sz w:val="16"/>
                <w:szCs w:val="16"/>
              </w:rPr>
            </w:pPr>
            <w:r w:rsidRPr="0055420F">
              <w:rPr>
                <w:rFonts w:ascii="GHEA Grapalat" w:hAnsi="GHEA Grapalat"/>
                <w:sz w:val="16"/>
                <w:szCs w:val="16"/>
              </w:rPr>
              <w:t>единица измерения</w:t>
            </w:r>
          </w:p>
        </w:tc>
        <w:tc>
          <w:tcPr>
            <w:tcW w:w="899" w:type="dxa"/>
            <w:vMerge w:val="restart"/>
            <w:vAlign w:val="center"/>
          </w:tcPr>
          <w:p w:rsidR="00303414" w:rsidRPr="0055420F" w:rsidRDefault="00303414" w:rsidP="00BB0363">
            <w:pPr>
              <w:widowControl w:val="0"/>
              <w:ind w:left="-109" w:right="-108"/>
              <w:jc w:val="center"/>
              <w:rPr>
                <w:rFonts w:ascii="GHEA Grapalat" w:hAnsi="GHEA Grapalat"/>
                <w:sz w:val="16"/>
                <w:szCs w:val="16"/>
              </w:rPr>
            </w:pPr>
            <w:r w:rsidRPr="0055420F">
              <w:rPr>
                <w:rFonts w:ascii="GHEA Grapalat" w:hAnsi="GHEA Grapalat"/>
                <w:sz w:val="16"/>
                <w:szCs w:val="16"/>
              </w:rPr>
              <w:t>цена единицы/драмов РА</w:t>
            </w:r>
          </w:p>
        </w:tc>
        <w:tc>
          <w:tcPr>
            <w:tcW w:w="851" w:type="dxa"/>
            <w:vMerge w:val="restart"/>
            <w:vAlign w:val="center"/>
          </w:tcPr>
          <w:p w:rsidR="00303414" w:rsidRPr="0055420F" w:rsidRDefault="00303414" w:rsidP="00BB0363">
            <w:pPr>
              <w:widowControl w:val="0"/>
              <w:ind w:left="-109" w:right="-108"/>
              <w:jc w:val="center"/>
              <w:rPr>
                <w:rFonts w:ascii="GHEA Grapalat" w:hAnsi="GHEA Grapalat"/>
                <w:sz w:val="16"/>
                <w:szCs w:val="16"/>
              </w:rPr>
            </w:pPr>
            <w:r w:rsidRPr="0055420F">
              <w:rPr>
                <w:rFonts w:ascii="GHEA Grapalat" w:hAnsi="GHEA Grapalat"/>
                <w:sz w:val="16"/>
                <w:szCs w:val="16"/>
              </w:rPr>
              <w:t>общая цена/драмов РА</w:t>
            </w:r>
          </w:p>
        </w:tc>
        <w:tc>
          <w:tcPr>
            <w:tcW w:w="1020" w:type="dxa"/>
            <w:gridSpan w:val="2"/>
            <w:vMerge w:val="restart"/>
            <w:vAlign w:val="center"/>
          </w:tcPr>
          <w:p w:rsidR="00303414" w:rsidRPr="0055420F" w:rsidRDefault="00303414" w:rsidP="00BB0363">
            <w:pPr>
              <w:widowControl w:val="0"/>
              <w:ind w:left="-109" w:right="-108"/>
              <w:jc w:val="center"/>
              <w:rPr>
                <w:rFonts w:ascii="GHEA Grapalat" w:hAnsi="GHEA Grapalat"/>
                <w:sz w:val="16"/>
                <w:szCs w:val="16"/>
              </w:rPr>
            </w:pPr>
            <w:r w:rsidRPr="0055420F">
              <w:rPr>
                <w:rFonts w:ascii="GHEA Grapalat" w:hAnsi="GHEA Grapalat"/>
                <w:sz w:val="16"/>
                <w:szCs w:val="16"/>
              </w:rPr>
              <w:t>общий объем</w:t>
            </w:r>
          </w:p>
        </w:tc>
        <w:tc>
          <w:tcPr>
            <w:tcW w:w="3402" w:type="dxa"/>
            <w:gridSpan w:val="6"/>
            <w:vAlign w:val="center"/>
          </w:tcPr>
          <w:p w:rsidR="00303414" w:rsidRPr="0055420F" w:rsidRDefault="00303414" w:rsidP="00BB0363">
            <w:pPr>
              <w:widowControl w:val="0"/>
              <w:ind w:left="-109"/>
              <w:jc w:val="center"/>
              <w:rPr>
                <w:rFonts w:ascii="GHEA Grapalat" w:hAnsi="GHEA Grapalat"/>
                <w:sz w:val="16"/>
                <w:szCs w:val="16"/>
              </w:rPr>
            </w:pPr>
            <w:r w:rsidRPr="0055420F">
              <w:rPr>
                <w:rFonts w:ascii="GHEA Grapalat" w:hAnsi="GHEA Grapalat"/>
                <w:sz w:val="16"/>
                <w:szCs w:val="16"/>
              </w:rPr>
              <w:t>поставки</w:t>
            </w:r>
          </w:p>
        </w:tc>
      </w:tr>
      <w:tr w:rsidR="00303414" w:rsidRPr="0055420F" w:rsidTr="00603458">
        <w:trPr>
          <w:trHeight w:val="445"/>
          <w:jc w:val="center"/>
        </w:trPr>
        <w:tc>
          <w:tcPr>
            <w:tcW w:w="876" w:type="dxa"/>
            <w:vMerge/>
            <w:vAlign w:val="center"/>
          </w:tcPr>
          <w:p w:rsidR="00303414" w:rsidRPr="0055420F" w:rsidRDefault="00303414" w:rsidP="00BB0363">
            <w:pPr>
              <w:widowControl w:val="0"/>
              <w:ind w:left="-109"/>
              <w:jc w:val="center"/>
              <w:rPr>
                <w:rFonts w:ascii="GHEA Grapalat" w:hAnsi="GHEA Grapalat"/>
                <w:sz w:val="16"/>
                <w:szCs w:val="16"/>
              </w:rPr>
            </w:pPr>
          </w:p>
        </w:tc>
        <w:tc>
          <w:tcPr>
            <w:tcW w:w="1169" w:type="dxa"/>
            <w:vMerge/>
            <w:vAlign w:val="center"/>
          </w:tcPr>
          <w:p w:rsidR="00303414" w:rsidRPr="0055420F" w:rsidRDefault="00303414" w:rsidP="00BB0363">
            <w:pPr>
              <w:widowControl w:val="0"/>
              <w:ind w:left="-109"/>
              <w:jc w:val="center"/>
              <w:rPr>
                <w:rFonts w:ascii="GHEA Grapalat" w:hAnsi="GHEA Grapalat"/>
                <w:sz w:val="16"/>
                <w:szCs w:val="16"/>
              </w:rPr>
            </w:pPr>
          </w:p>
        </w:tc>
        <w:tc>
          <w:tcPr>
            <w:tcW w:w="2234" w:type="dxa"/>
            <w:vMerge/>
            <w:vAlign w:val="center"/>
          </w:tcPr>
          <w:p w:rsidR="00303414" w:rsidRPr="0055420F" w:rsidRDefault="00303414" w:rsidP="00BB0363">
            <w:pPr>
              <w:widowControl w:val="0"/>
              <w:ind w:left="-109"/>
              <w:jc w:val="center"/>
              <w:rPr>
                <w:rFonts w:ascii="GHEA Grapalat" w:hAnsi="GHEA Grapalat"/>
                <w:sz w:val="16"/>
                <w:szCs w:val="16"/>
              </w:rPr>
            </w:pPr>
          </w:p>
        </w:tc>
        <w:tc>
          <w:tcPr>
            <w:tcW w:w="1216" w:type="dxa"/>
            <w:vMerge/>
            <w:vAlign w:val="center"/>
          </w:tcPr>
          <w:p w:rsidR="00303414" w:rsidRPr="0055420F" w:rsidRDefault="00303414" w:rsidP="00BB0363">
            <w:pPr>
              <w:widowControl w:val="0"/>
              <w:ind w:left="-109"/>
              <w:jc w:val="center"/>
              <w:rPr>
                <w:rFonts w:ascii="GHEA Grapalat" w:hAnsi="GHEA Grapalat"/>
                <w:sz w:val="16"/>
                <w:szCs w:val="16"/>
              </w:rPr>
            </w:pPr>
          </w:p>
        </w:tc>
        <w:tc>
          <w:tcPr>
            <w:tcW w:w="2316" w:type="dxa"/>
            <w:vMerge/>
            <w:vAlign w:val="center"/>
          </w:tcPr>
          <w:p w:rsidR="00303414" w:rsidRPr="0055420F" w:rsidRDefault="00303414" w:rsidP="00BB0363">
            <w:pPr>
              <w:widowControl w:val="0"/>
              <w:ind w:left="-109"/>
              <w:jc w:val="center"/>
              <w:rPr>
                <w:rFonts w:ascii="GHEA Grapalat" w:hAnsi="GHEA Grapalat"/>
                <w:sz w:val="16"/>
                <w:szCs w:val="16"/>
              </w:rPr>
            </w:pPr>
          </w:p>
        </w:tc>
        <w:tc>
          <w:tcPr>
            <w:tcW w:w="1085" w:type="dxa"/>
            <w:vMerge/>
            <w:vAlign w:val="center"/>
          </w:tcPr>
          <w:p w:rsidR="00303414" w:rsidRPr="0055420F" w:rsidRDefault="00303414" w:rsidP="00BB0363">
            <w:pPr>
              <w:widowControl w:val="0"/>
              <w:ind w:left="-109"/>
              <w:jc w:val="center"/>
              <w:rPr>
                <w:rFonts w:ascii="GHEA Grapalat" w:hAnsi="GHEA Grapalat"/>
                <w:sz w:val="16"/>
                <w:szCs w:val="16"/>
              </w:rPr>
            </w:pPr>
          </w:p>
        </w:tc>
        <w:tc>
          <w:tcPr>
            <w:tcW w:w="899" w:type="dxa"/>
            <w:vMerge/>
            <w:vAlign w:val="center"/>
          </w:tcPr>
          <w:p w:rsidR="00303414" w:rsidRPr="0055420F" w:rsidRDefault="00303414" w:rsidP="00BB0363">
            <w:pPr>
              <w:widowControl w:val="0"/>
              <w:ind w:left="-109"/>
              <w:jc w:val="center"/>
              <w:rPr>
                <w:rFonts w:ascii="GHEA Grapalat" w:hAnsi="GHEA Grapalat"/>
                <w:sz w:val="16"/>
                <w:szCs w:val="16"/>
              </w:rPr>
            </w:pPr>
          </w:p>
        </w:tc>
        <w:tc>
          <w:tcPr>
            <w:tcW w:w="851" w:type="dxa"/>
            <w:vMerge/>
            <w:vAlign w:val="center"/>
          </w:tcPr>
          <w:p w:rsidR="00303414" w:rsidRPr="0055420F" w:rsidRDefault="00303414" w:rsidP="00BB0363">
            <w:pPr>
              <w:widowControl w:val="0"/>
              <w:ind w:left="-109"/>
              <w:jc w:val="center"/>
              <w:rPr>
                <w:rFonts w:ascii="GHEA Grapalat" w:hAnsi="GHEA Grapalat"/>
                <w:sz w:val="16"/>
                <w:szCs w:val="16"/>
              </w:rPr>
            </w:pPr>
          </w:p>
        </w:tc>
        <w:tc>
          <w:tcPr>
            <w:tcW w:w="1020" w:type="dxa"/>
            <w:gridSpan w:val="2"/>
            <w:vMerge/>
            <w:vAlign w:val="center"/>
          </w:tcPr>
          <w:p w:rsidR="00303414" w:rsidRPr="0055420F" w:rsidRDefault="00303414" w:rsidP="00BB0363">
            <w:pPr>
              <w:widowControl w:val="0"/>
              <w:ind w:left="-109"/>
              <w:jc w:val="center"/>
              <w:rPr>
                <w:rFonts w:ascii="GHEA Grapalat" w:hAnsi="GHEA Grapalat"/>
                <w:sz w:val="16"/>
                <w:szCs w:val="16"/>
              </w:rPr>
            </w:pPr>
          </w:p>
        </w:tc>
        <w:tc>
          <w:tcPr>
            <w:tcW w:w="1134" w:type="dxa"/>
            <w:gridSpan w:val="2"/>
            <w:vAlign w:val="center"/>
          </w:tcPr>
          <w:p w:rsidR="00303414" w:rsidRPr="0055420F" w:rsidRDefault="00303414" w:rsidP="00BB0363">
            <w:pPr>
              <w:widowControl w:val="0"/>
              <w:ind w:left="-109" w:right="-108"/>
              <w:jc w:val="center"/>
              <w:rPr>
                <w:rFonts w:ascii="GHEA Grapalat" w:hAnsi="GHEA Grapalat"/>
                <w:sz w:val="16"/>
                <w:szCs w:val="16"/>
              </w:rPr>
            </w:pPr>
            <w:r w:rsidRPr="0055420F">
              <w:rPr>
                <w:rFonts w:ascii="GHEA Grapalat" w:hAnsi="GHEA Grapalat"/>
                <w:sz w:val="16"/>
                <w:szCs w:val="16"/>
              </w:rPr>
              <w:t>адрес</w:t>
            </w:r>
          </w:p>
        </w:tc>
        <w:tc>
          <w:tcPr>
            <w:tcW w:w="1134" w:type="dxa"/>
            <w:gridSpan w:val="2"/>
            <w:vAlign w:val="center"/>
          </w:tcPr>
          <w:p w:rsidR="00303414" w:rsidRPr="0055420F" w:rsidRDefault="00303414" w:rsidP="00BB0363">
            <w:pPr>
              <w:widowControl w:val="0"/>
              <w:ind w:left="-109" w:right="-84"/>
              <w:jc w:val="center"/>
              <w:rPr>
                <w:rFonts w:ascii="GHEA Grapalat" w:hAnsi="GHEA Grapalat"/>
                <w:sz w:val="16"/>
                <w:szCs w:val="16"/>
              </w:rPr>
            </w:pPr>
            <w:r w:rsidRPr="0055420F">
              <w:rPr>
                <w:rFonts w:ascii="GHEA Grapalat" w:hAnsi="GHEA Grapalat"/>
                <w:sz w:val="16"/>
                <w:szCs w:val="16"/>
              </w:rPr>
              <w:t>подлежащее поставке количество товара</w:t>
            </w:r>
          </w:p>
        </w:tc>
        <w:tc>
          <w:tcPr>
            <w:tcW w:w="1134" w:type="dxa"/>
            <w:gridSpan w:val="2"/>
            <w:vAlign w:val="center"/>
          </w:tcPr>
          <w:p w:rsidR="00303414" w:rsidRPr="0055420F" w:rsidRDefault="00303414" w:rsidP="00BB0363">
            <w:pPr>
              <w:widowControl w:val="0"/>
              <w:ind w:left="-109" w:right="-129"/>
              <w:jc w:val="center"/>
              <w:rPr>
                <w:rFonts w:ascii="GHEA Grapalat" w:hAnsi="GHEA Grapalat"/>
                <w:sz w:val="16"/>
                <w:szCs w:val="16"/>
                <w:lang w:val="en-US"/>
              </w:rPr>
            </w:pPr>
            <w:r w:rsidRPr="0055420F">
              <w:rPr>
                <w:rFonts w:ascii="GHEA Grapalat" w:hAnsi="GHEA Grapalat"/>
                <w:sz w:val="16"/>
                <w:szCs w:val="16"/>
              </w:rPr>
              <w:t>срок</w:t>
            </w:r>
            <w:r w:rsidRPr="0055420F">
              <w:rPr>
                <w:rStyle w:val="af6"/>
                <w:rFonts w:ascii="GHEA Grapalat" w:hAnsi="GHEA Grapalat"/>
                <w:sz w:val="16"/>
                <w:szCs w:val="16"/>
              </w:rPr>
              <w:footnoteReference w:customMarkFollows="1" w:id="37"/>
              <w:t>***</w:t>
            </w:r>
          </w:p>
        </w:tc>
      </w:tr>
      <w:tr w:rsidR="00BB0363" w:rsidRPr="0055420F" w:rsidTr="00603458">
        <w:trPr>
          <w:trHeight w:val="246"/>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33611100</w:t>
            </w:r>
          </w:p>
        </w:tc>
        <w:tc>
          <w:tcPr>
            <w:tcW w:w="2234" w:type="dxa"/>
          </w:tcPr>
          <w:p w:rsidR="00BB0363" w:rsidRPr="0055420F" w:rsidRDefault="00BB0363" w:rsidP="00BB0363">
            <w:pPr>
              <w:pStyle w:val="23"/>
              <w:widowControl w:val="0"/>
              <w:spacing w:after="120" w:line="240" w:lineRule="auto"/>
              <w:ind w:left="-109" w:firstLine="0"/>
              <w:jc w:val="left"/>
              <w:rPr>
                <w:rFonts w:ascii="GHEA Grapalat" w:hAnsi="GHEA Grapalat"/>
                <w:sz w:val="16"/>
                <w:szCs w:val="16"/>
              </w:rPr>
            </w:pPr>
            <w:r w:rsidRPr="0055420F">
              <w:rPr>
                <w:rFonts w:ascii="GHEA Grapalat" w:hAnsi="GHEA Grapalat"/>
                <w:sz w:val="16"/>
                <w:szCs w:val="16"/>
              </w:rPr>
              <w:t>Омепразол 20mg</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9C0CCD">
            <w:pPr>
              <w:ind w:left="8"/>
              <w:rPr>
                <w:rFonts w:ascii="GHEA Grapalat" w:hAnsi="GHEA Grapalat"/>
                <w:sz w:val="16"/>
                <w:szCs w:val="16"/>
              </w:rPr>
            </w:pPr>
            <w:r w:rsidRPr="0055420F">
              <w:rPr>
                <w:rFonts w:ascii="GHEA Grapalat" w:hAnsi="GHEA Grapalat"/>
                <w:sz w:val="16"/>
                <w:szCs w:val="16"/>
              </w:rPr>
              <w:t xml:space="preserve">Капсула, омепразол  20mg, противоязвенное                     </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Капсула</w:t>
            </w:r>
          </w:p>
        </w:tc>
        <w:tc>
          <w:tcPr>
            <w:tcW w:w="899" w:type="dxa"/>
          </w:tcPr>
          <w:p w:rsidR="00BB0363" w:rsidRPr="0055420F" w:rsidRDefault="00BB0363" w:rsidP="00BB0363">
            <w:pPr>
              <w:ind w:left="-109"/>
              <w:jc w:val="center"/>
              <w:rPr>
                <w:rFonts w:ascii="GHEA Grapalat" w:hAnsi="GHEA Grapalat"/>
                <w:sz w:val="16"/>
                <w:szCs w:val="16"/>
                <w:lang w:val="hy-AM"/>
              </w:rPr>
            </w:pPr>
          </w:p>
        </w:tc>
        <w:tc>
          <w:tcPr>
            <w:tcW w:w="851" w:type="dxa"/>
          </w:tcPr>
          <w:p w:rsidR="00BB0363" w:rsidRPr="0055420F" w:rsidRDefault="00BB0363" w:rsidP="00BB0363">
            <w:pPr>
              <w:ind w:left="-109"/>
              <w:jc w:val="center"/>
              <w:rPr>
                <w:rFonts w:ascii="GHEA Grapalat" w:hAnsi="GHEA Grapalat"/>
                <w:sz w:val="16"/>
                <w:szCs w:val="16"/>
                <w:lang w:val="hy-AM"/>
              </w:rPr>
            </w:pPr>
          </w:p>
        </w:tc>
        <w:tc>
          <w:tcPr>
            <w:tcW w:w="1020"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1600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1600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33611150</w:t>
            </w:r>
          </w:p>
        </w:tc>
        <w:tc>
          <w:tcPr>
            <w:tcW w:w="2234" w:type="dxa"/>
          </w:tcPr>
          <w:p w:rsidR="00BB0363" w:rsidRPr="0055420F" w:rsidRDefault="00BB0363" w:rsidP="00BB0363">
            <w:pPr>
              <w:pStyle w:val="23"/>
              <w:widowControl w:val="0"/>
              <w:spacing w:after="120" w:line="240" w:lineRule="auto"/>
              <w:ind w:left="-109" w:firstLine="0"/>
              <w:jc w:val="left"/>
              <w:rPr>
                <w:rFonts w:ascii="GHEA Grapalat" w:hAnsi="GHEA Grapalat"/>
                <w:sz w:val="16"/>
                <w:szCs w:val="16"/>
              </w:rPr>
            </w:pPr>
            <w:r w:rsidRPr="0055420F">
              <w:rPr>
                <w:rFonts w:ascii="GHEA Grapalat" w:hAnsi="GHEA Grapalat"/>
                <w:sz w:val="16"/>
                <w:szCs w:val="16"/>
              </w:rPr>
              <w:t>Панкреатин</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9C0CCD">
            <w:pPr>
              <w:ind w:left="8"/>
              <w:rPr>
                <w:rFonts w:ascii="GHEA Grapalat" w:hAnsi="GHEA Grapalat"/>
                <w:sz w:val="16"/>
                <w:szCs w:val="16"/>
              </w:rPr>
            </w:pPr>
            <w:r w:rsidRPr="0055420F">
              <w:rPr>
                <w:rFonts w:ascii="GHEA Grapalat" w:hAnsi="GHEA Grapalat"/>
                <w:sz w:val="16"/>
                <w:szCs w:val="16"/>
              </w:rPr>
              <w:t>Таблетки покрытые оболочкой 10000 ММ в блистерах, небьющиеся.</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150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150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3</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33611170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Дротаверин 40mg</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Таблетки покрытые пленочной оболочкой, по 40мг, в блистерах, небьющиеся.</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150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150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lastRenderedPageBreak/>
              <w:t>4</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33611170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Дротаверин 2ml</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инъекций, 20 мг / мл, противосудорожный</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33611360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Холекальциферол детский</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Капли для внутреннего применения, холекальциферол 5 мг / мл, витамин, водный раствор, флакон, бьющийся</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150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150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6</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33611370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Тиамин 1ml</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инъекций, бьющиеся ампулы, 50 мг / мл 1 мл</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7</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33611380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Никотиновая кислота 1ml</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инъекций, бьющиеся ампулы, 1 мл</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8</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33611390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Пиридоксин 50mg/ml 1ml</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инъекций, бьющиеся ампулы 50 мг / мл, 1 мл</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9</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33611341</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Витамины /мультивитамины/ суспензия</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Мультивитаминный сироп, стеклянный флакон 150 мл</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33611341</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Витамины /мультивитамины/ таблетки</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Мультивитаминные таблетки, небьющиеся</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11</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33621240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Цианкобаламин 0.5 mg/ml 1ml</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инъекций, цианокобаламин 0,5 мг / мл, витамин, бьющийся, ампулы по 1 мл</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12</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33611350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Аскорбиновая кислота 2ml</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инъекций, бьющиеся ампулы 50 мг / мл 2 мл,</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13</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33611350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Аскорбиновая кислота 5ml</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инъекций, бьющиеся ампулы 50 мг / мл, 5 мл,</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14</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33611420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Аскорбиновая кислота 500mg</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 xml:space="preserve">таблетки, аскорбиновая кислота 500 мг </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15</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33691231</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Глюконат кальция 5ml</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инъекций, г люконат кальция 100 мг / мл, 5 мл, бьющиеся ампулы,</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lastRenderedPageBreak/>
              <w:t>16</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33611230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Карбонат кальция+холекальжиферол 500мг/10мкг</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Таблетки, небьющиеся, в пластиковой таре</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5000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17</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33691186</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Пирацетам 200мг/мл</w:t>
            </w:r>
          </w:p>
        </w:tc>
        <w:tc>
          <w:tcPr>
            <w:tcW w:w="1216" w:type="dxa"/>
            <w:vAlign w:val="center"/>
          </w:tcPr>
          <w:p w:rsidR="00BB0363" w:rsidRPr="0055420F" w:rsidRDefault="00BB0363" w:rsidP="00BB0363">
            <w:pPr>
              <w:ind w:left="-109"/>
              <w:rPr>
                <w:rFonts w:ascii="GHEA Grapalat" w:hAnsi="GHEA Grapalat"/>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иньекций ампулы стеклянные</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18</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33691186</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Пирацетам 800мг</w:t>
            </w:r>
          </w:p>
        </w:tc>
        <w:tc>
          <w:tcPr>
            <w:tcW w:w="1216" w:type="dxa"/>
            <w:vAlign w:val="center"/>
          </w:tcPr>
          <w:p w:rsidR="00BB0363" w:rsidRPr="0055420F" w:rsidRDefault="00BB0363" w:rsidP="00BB0363">
            <w:pPr>
              <w:ind w:left="-109"/>
              <w:rPr>
                <w:rFonts w:ascii="GHEA Grapalat" w:hAnsi="GHEA Grapalat"/>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Теблетки в блистерах небьющиеся</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120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120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19</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33611220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Регидрон порошок</w:t>
            </w:r>
          </w:p>
        </w:tc>
        <w:tc>
          <w:tcPr>
            <w:tcW w:w="1216" w:type="dxa"/>
            <w:vAlign w:val="center"/>
          </w:tcPr>
          <w:p w:rsidR="00BB0363" w:rsidRPr="0055420F" w:rsidRDefault="00BB0363" w:rsidP="00BB0363">
            <w:pPr>
              <w:ind w:left="-109"/>
              <w:rPr>
                <w:rFonts w:ascii="GHEA Grapalat" w:hAnsi="GHEA Grapalat"/>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порошок / упаковка / на 1 литр воды</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sz w:val="16"/>
                <w:szCs w:val="16"/>
              </w:rPr>
              <w:t>Пакетик</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30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30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20</w:t>
            </w:r>
          </w:p>
        </w:tc>
        <w:tc>
          <w:tcPr>
            <w:tcW w:w="1169"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33611160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Метоклопрамид</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таблетки ацетилсалициловой кислоты 100 мг, в небьющихся блистерах</w:t>
            </w:r>
          </w:p>
        </w:tc>
        <w:tc>
          <w:tcPr>
            <w:tcW w:w="1085" w:type="dxa"/>
            <w:vAlign w:val="center"/>
          </w:tcPr>
          <w:p w:rsidR="00BB0363" w:rsidRPr="0055420F" w:rsidRDefault="00BB0363" w:rsidP="00BB0363">
            <w:pPr>
              <w:ind w:left="-109"/>
              <w:jc w:val="center"/>
              <w:rPr>
                <w:rFonts w:ascii="GHEA Grapalat" w:hAnsi="GHEA Grapalat"/>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120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120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21</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33611160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Ацетилсалициловая кислота  100mg</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таблетка 75 мг, небьющаяся;</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3300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3300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22</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33661121</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Ацетилсалициловая кислота, гидроксид магния 75mg</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таблетка 150 мг, небьющаяся;</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15000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15000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23</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33621761</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Ацетилсалициловая кислота, гидроксид магния 150mg</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инъекций 5000 ММ / мл, флаконы по 5 мл, прямой антикоагулянт,</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390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390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24</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33621100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Варфарин 2,5mg</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Таблетка, варфарин 2,5 мг противовоспалительный,</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600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600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25</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33621110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Аминокапронат 5%</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инъекций 5% -250мл упаковка небьющаяся</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Пакетик</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5</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26</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33621160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Железосодержащий комплекс суспензия 100ml</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Жевательные таблетки, антианемические 50 мг / 5 мл 100 мл, антианемия, флакон</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15</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15</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27</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33621210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Железосодержащий комплекс  таблетки 100mg</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Жевательные таблетки, антианемические, 100 мг, неразрушимые</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60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60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28</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33621210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Эпинефрин (адреналин) 1,7ml</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раствор для инъекций, 0,18%, флаконы 1,7 мл, бьющиеся,</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BB0363" w:rsidRPr="0055420F" w:rsidTr="00603458">
        <w:trPr>
          <w:gridAfter w:val="1"/>
          <w:wAfter w:w="28" w:type="dxa"/>
          <w:jc w:val="center"/>
        </w:trPr>
        <w:tc>
          <w:tcPr>
            <w:tcW w:w="876"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lastRenderedPageBreak/>
              <w:t>29</w:t>
            </w:r>
          </w:p>
        </w:tc>
        <w:tc>
          <w:tcPr>
            <w:tcW w:w="1169" w:type="dxa"/>
            <w:vAlign w:val="center"/>
          </w:tcPr>
          <w:p w:rsidR="00BB0363" w:rsidRPr="0055420F" w:rsidRDefault="00BB0363" w:rsidP="00BB0363">
            <w:pPr>
              <w:rPr>
                <w:rFonts w:ascii="GHEA Grapalat" w:hAnsi="GHEA Grapalat"/>
                <w:sz w:val="16"/>
                <w:szCs w:val="16"/>
              </w:rPr>
            </w:pPr>
            <w:r w:rsidRPr="0055420F">
              <w:rPr>
                <w:rFonts w:ascii="GHEA Grapalat" w:hAnsi="GHEA Grapalat"/>
                <w:sz w:val="16"/>
                <w:szCs w:val="16"/>
              </w:rPr>
              <w:t>33621290</w:t>
            </w:r>
          </w:p>
        </w:tc>
        <w:tc>
          <w:tcPr>
            <w:tcW w:w="2234" w:type="dxa"/>
          </w:tcPr>
          <w:p w:rsidR="00BB0363" w:rsidRPr="0055420F" w:rsidRDefault="00BB0363"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Триглицерид (нитроглицерин) 0,5mg</w:t>
            </w:r>
          </w:p>
        </w:tc>
        <w:tc>
          <w:tcPr>
            <w:tcW w:w="1216" w:type="dxa"/>
            <w:vAlign w:val="center"/>
          </w:tcPr>
          <w:p w:rsidR="00BB0363" w:rsidRPr="0055420F" w:rsidRDefault="00BB0363" w:rsidP="00BB0363">
            <w:pPr>
              <w:ind w:left="-109"/>
              <w:rPr>
                <w:rFonts w:ascii="GHEA Grapalat" w:hAnsi="GHEA Grapalat"/>
                <w:color w:val="000000"/>
                <w:sz w:val="16"/>
                <w:szCs w:val="16"/>
              </w:rPr>
            </w:pPr>
          </w:p>
        </w:tc>
        <w:tc>
          <w:tcPr>
            <w:tcW w:w="2316" w:type="dxa"/>
          </w:tcPr>
          <w:p w:rsidR="00BB0363" w:rsidRPr="0055420F" w:rsidRDefault="00BB0363" w:rsidP="00BB0363">
            <w:pPr>
              <w:ind w:left="-109"/>
              <w:rPr>
                <w:rFonts w:ascii="GHEA Grapalat" w:hAnsi="GHEA Grapalat"/>
                <w:sz w:val="16"/>
                <w:szCs w:val="16"/>
              </w:rPr>
            </w:pPr>
            <w:r w:rsidRPr="0055420F">
              <w:rPr>
                <w:rFonts w:ascii="GHEA Grapalat" w:hAnsi="GHEA Grapalat"/>
                <w:sz w:val="16"/>
                <w:szCs w:val="16"/>
              </w:rPr>
              <w:t>таблетки сублингвальные, 0,5 мг, небьющиеся,</w:t>
            </w:r>
          </w:p>
        </w:tc>
        <w:tc>
          <w:tcPr>
            <w:tcW w:w="1085" w:type="dxa"/>
            <w:vAlign w:val="center"/>
          </w:tcPr>
          <w:p w:rsidR="00BB0363" w:rsidRPr="0055420F" w:rsidRDefault="00BB0363"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BB0363" w:rsidRPr="0055420F" w:rsidRDefault="00BB0363" w:rsidP="00BB0363">
            <w:pPr>
              <w:ind w:left="-109"/>
              <w:jc w:val="center"/>
              <w:rPr>
                <w:rFonts w:ascii="GHEA Grapalat" w:hAnsi="GHEA Grapalat"/>
                <w:sz w:val="16"/>
                <w:szCs w:val="16"/>
              </w:rPr>
            </w:pPr>
          </w:p>
        </w:tc>
        <w:tc>
          <w:tcPr>
            <w:tcW w:w="851" w:type="dxa"/>
          </w:tcPr>
          <w:p w:rsidR="00BB0363" w:rsidRPr="0055420F" w:rsidRDefault="00BB0363" w:rsidP="00BB0363">
            <w:pPr>
              <w:ind w:left="-109"/>
              <w:jc w:val="center"/>
              <w:rPr>
                <w:rFonts w:ascii="GHEA Grapalat" w:hAnsi="GHEA Grapalat"/>
                <w:sz w:val="16"/>
                <w:szCs w:val="16"/>
              </w:rPr>
            </w:pPr>
          </w:p>
        </w:tc>
        <w:tc>
          <w:tcPr>
            <w:tcW w:w="992" w:type="dxa"/>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w:t>
            </w:r>
          </w:p>
        </w:tc>
        <w:tc>
          <w:tcPr>
            <w:tcW w:w="1134" w:type="dxa"/>
            <w:gridSpan w:val="2"/>
          </w:tcPr>
          <w:p w:rsidR="00BB0363" w:rsidRPr="0055420F" w:rsidRDefault="001D6B1B"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BB0363" w:rsidRPr="0055420F" w:rsidRDefault="00BB0363" w:rsidP="00BB0363">
            <w:pPr>
              <w:rPr>
                <w:rFonts w:ascii="GHEA Grapalat" w:hAnsi="GHEA Grapalat"/>
                <w:sz w:val="16"/>
                <w:szCs w:val="16"/>
              </w:rPr>
            </w:pPr>
            <w:r w:rsidRPr="0055420F">
              <w:rPr>
                <w:rFonts w:ascii="GHEA Grapalat" w:hAnsi="GHEA Grapalat"/>
                <w:sz w:val="16"/>
                <w:szCs w:val="16"/>
              </w:rPr>
              <w:t>10</w:t>
            </w:r>
          </w:p>
        </w:tc>
        <w:tc>
          <w:tcPr>
            <w:tcW w:w="1134" w:type="dxa"/>
            <w:gridSpan w:val="2"/>
          </w:tcPr>
          <w:p w:rsidR="00BB0363" w:rsidRPr="0055420F" w:rsidRDefault="00BB0363" w:rsidP="00BB0363">
            <w:pPr>
              <w:rPr>
                <w:rFonts w:ascii="GHEA Grapalat" w:hAnsi="GHEA Grapalat"/>
                <w:sz w:val="16"/>
                <w:szCs w:val="16"/>
              </w:rPr>
            </w:pPr>
            <w:r w:rsidRPr="0055420F">
              <w:rPr>
                <w:rFonts w:ascii="GHEA Grapalat" w:hAnsi="GHEA Grapalat"/>
                <w:sz w:val="16"/>
                <w:szCs w:val="16"/>
              </w:rPr>
              <w:t>15.12.2024</w:t>
            </w:r>
            <w:r w:rsidR="001D6B1B" w:rsidRPr="0055420F">
              <w:rPr>
                <w:rFonts w:ascii="GHEA Grapalat" w:hAnsi="GHEA Grapalat"/>
                <w:sz w:val="16"/>
                <w:szCs w:val="16"/>
              </w:rPr>
              <w:t>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w:t>
            </w:r>
          </w:p>
        </w:tc>
        <w:tc>
          <w:tcPr>
            <w:tcW w:w="1169"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33621370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Изосорбид динитрат</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p>
        </w:tc>
        <w:tc>
          <w:tcPr>
            <w:tcW w:w="1085" w:type="dxa"/>
            <w:vAlign w:val="center"/>
          </w:tcPr>
          <w:p w:rsidR="009C0CCD" w:rsidRPr="0055420F" w:rsidRDefault="009C0CCD"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31</w:t>
            </w:r>
          </w:p>
        </w:tc>
        <w:tc>
          <w:tcPr>
            <w:tcW w:w="1169"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33621380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Дигоксин 0,25mg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250 мкг, кардиотоническое средство, ритмический стимулятор</w:t>
            </w:r>
          </w:p>
        </w:tc>
        <w:tc>
          <w:tcPr>
            <w:tcW w:w="1085" w:type="dxa"/>
            <w:vAlign w:val="center"/>
          </w:tcPr>
          <w:p w:rsidR="009C0CCD" w:rsidRPr="0055420F" w:rsidRDefault="009C0CCD"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32</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33621360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Дигоксин 0,25mg/ml 1 ml</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Раствор для инъекций 0,25 мг / мл, ампулы, бьющиеся</w:t>
            </w:r>
          </w:p>
        </w:tc>
        <w:tc>
          <w:tcPr>
            <w:tcW w:w="1085" w:type="dxa"/>
            <w:vAlign w:val="center"/>
          </w:tcPr>
          <w:p w:rsidR="009C0CCD" w:rsidRPr="0055420F" w:rsidRDefault="009C0CCD"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450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450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33</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33621380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Гидрохлртиазид 25mg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гидрохлортиазид 25 мг, мочегонное средство</w:t>
            </w:r>
          </w:p>
        </w:tc>
        <w:tc>
          <w:tcPr>
            <w:tcW w:w="1085" w:type="dxa"/>
            <w:vAlign w:val="center"/>
          </w:tcPr>
          <w:p w:rsidR="009C0CCD" w:rsidRPr="0055420F" w:rsidRDefault="009C0CCD"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450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450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34</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33621380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Гидрохлртиазид 100mg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Гидрохлортиазид 100 мг, мочегонное средство</w:t>
            </w:r>
          </w:p>
        </w:tc>
        <w:tc>
          <w:tcPr>
            <w:tcW w:w="1085" w:type="dxa"/>
            <w:vAlign w:val="center"/>
          </w:tcPr>
          <w:p w:rsidR="009C0CCD" w:rsidRPr="0055420F" w:rsidRDefault="009C0CCD"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1200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1200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35</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33621580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Фуросемид 40mg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фуросемид 40 мг, мочегонное средство</w:t>
            </w:r>
          </w:p>
        </w:tc>
        <w:tc>
          <w:tcPr>
            <w:tcW w:w="1085" w:type="dxa"/>
            <w:vAlign w:val="center"/>
          </w:tcPr>
          <w:p w:rsidR="009C0CCD" w:rsidRPr="0055420F" w:rsidRDefault="009C0CCD" w:rsidP="00BB0363">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36</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33621580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Фуросемид 2ml</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Раствор для инъекций, фуросемид 2 мл, мочегонное средство</w:t>
            </w:r>
          </w:p>
        </w:tc>
        <w:tc>
          <w:tcPr>
            <w:tcW w:w="1085" w:type="dxa"/>
            <w:vAlign w:val="center"/>
          </w:tcPr>
          <w:p w:rsidR="009C0CCD" w:rsidRPr="0055420F" w:rsidRDefault="009C0CCD"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37</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33621590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Индапамид 1,5mg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С мембранным покрытием, длительного действия, 1,5 мг, в блистерах, небьющиеся</w:t>
            </w:r>
          </w:p>
        </w:tc>
        <w:tc>
          <w:tcPr>
            <w:tcW w:w="1085" w:type="dxa"/>
            <w:vAlign w:val="center"/>
          </w:tcPr>
          <w:p w:rsidR="009C0CCD" w:rsidRPr="0055420F" w:rsidRDefault="009C0CCD"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2100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2100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38</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33621590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Спиронолактон 25mg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таблетки, 25 мг, в блистерах, небьющиеся</w:t>
            </w:r>
          </w:p>
        </w:tc>
        <w:tc>
          <w:tcPr>
            <w:tcW w:w="1085" w:type="dxa"/>
            <w:vAlign w:val="center"/>
          </w:tcPr>
          <w:p w:rsidR="009C0CCD" w:rsidRPr="0055420F" w:rsidRDefault="009C0CCD" w:rsidP="00BB0363">
            <w:pPr>
              <w:ind w:left="-109"/>
              <w:jc w:val="center"/>
              <w:rPr>
                <w:rFonts w:ascii="GHEA Grapalat" w:hAnsi="GHEA Grapalat" w:cs="Arial"/>
                <w:sz w:val="16"/>
                <w:szCs w:val="16"/>
              </w:rPr>
            </w:pPr>
            <w:r w:rsidRPr="0055420F">
              <w:rPr>
                <w:rFonts w:ascii="GHEA Grapalat" w:hAnsi="GHEA Grapalat"/>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39</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33621600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Спиронолактон 50mg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таблетки, 50 мг, в блистерах, небьющиеся * / см. примечание</w:t>
            </w:r>
          </w:p>
        </w:tc>
        <w:tc>
          <w:tcPr>
            <w:tcW w:w="1085" w:type="dxa"/>
            <w:vAlign w:val="center"/>
          </w:tcPr>
          <w:p w:rsidR="009C0CCD" w:rsidRPr="0055420F" w:rsidRDefault="009C0CCD" w:rsidP="00BB0363">
            <w:pPr>
              <w:ind w:left="-109"/>
              <w:jc w:val="center"/>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40</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33621620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Карведилол 6,25mg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карведилол 6,25 мг, антигипертензивное, антиаритмическое средство</w:t>
            </w:r>
          </w:p>
        </w:tc>
        <w:tc>
          <w:tcPr>
            <w:tcW w:w="1085" w:type="dxa"/>
          </w:tcPr>
          <w:p w:rsidR="009C0CCD" w:rsidRPr="0055420F" w:rsidRDefault="009C0CCD" w:rsidP="00BB0363">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180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180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41</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33621620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Карведилол 12,5mg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карведилол 12,5 мг, антигипертензивное, антиаритмическое средство</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180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180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42</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33621690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Карведилол 25mg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 xml:space="preserve">Таблетка, карведилол 25 мг, </w:t>
            </w:r>
            <w:r w:rsidRPr="0055420F">
              <w:rPr>
                <w:rFonts w:ascii="GHEA Grapalat" w:hAnsi="GHEA Grapalat"/>
                <w:sz w:val="16"/>
                <w:szCs w:val="16"/>
              </w:rPr>
              <w:lastRenderedPageBreak/>
              <w:t>антигипертензивное, антиаритмическое средство</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lastRenderedPageBreak/>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1500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 xml:space="preserve">РА Ширак, </w:t>
            </w:r>
            <w:r w:rsidRPr="0055420F">
              <w:rPr>
                <w:rFonts w:ascii="GHEA Grapalat" w:hAnsi="GHEA Grapalat"/>
                <w:sz w:val="16"/>
                <w:szCs w:val="16"/>
              </w:rPr>
              <w:lastRenderedPageBreak/>
              <w:t>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lastRenderedPageBreak/>
              <w:t>1500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lastRenderedPageBreak/>
              <w:t>43</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33621690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Метопролол 25mg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метопролол 25 мг, гипотензивное, антиаритмическое средство</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1200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1200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44</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33621690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Метопролол 50mg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метопролол 50 мг, антигипертензивное, антиаритмическое средство</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45</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33621700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Бисипролол 2,5mg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бисопролол 2,5 мг, антигипертензивное, антиаритмическое средство</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46</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33621710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Бисопролол 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бисопролол 5 мг, гипотензивное, антиаритмическое средство</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47</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33621730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Верапамил 40mg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верапамил 40 мг, ритмический стимулятор, удушитель, небьющийся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390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390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48</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33621740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Амлодипин 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одипин 5мг, гипотензивное средство</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360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360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49</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33621740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Амлодипин 10mg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одипин 10мг, гипотензивное средство</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50</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33621750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Нифедипин 10mg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нифедипин 10 мг, антигипертензивное средство, в блистерах, небьющаяся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360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360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51</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33621510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Каптоприл 25mg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 xml:space="preserve">Таблетки, каптоприл 25 мг, блокатор АПФ </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52</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33621510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Каптоприл 50mg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Таблетки, каптоприл 50 мг, блокатор АПФ</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1200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1200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53</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33621760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Эналаприл 10mg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эналаприл 10 мг, антигипертензивное средство,</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54</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33621760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Эналаприл 20mg</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Таблетка, эналаприл 20 мг, гипотензивное средство,</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55</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33621520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 xml:space="preserve">Эналаприл + </w:t>
            </w:r>
            <w:r w:rsidRPr="0055420F">
              <w:rPr>
                <w:rFonts w:ascii="GHEA Grapalat" w:hAnsi="GHEA Grapalat"/>
                <w:sz w:val="16"/>
                <w:szCs w:val="16"/>
              </w:rPr>
              <w:lastRenderedPageBreak/>
              <w:t>гидрохлоротиазид 10 / 12,5 мг в блистерах,</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 xml:space="preserve">Эналаприл + </w:t>
            </w:r>
            <w:r w:rsidRPr="0055420F">
              <w:rPr>
                <w:rFonts w:ascii="GHEA Grapalat" w:hAnsi="GHEA Grapalat"/>
                <w:sz w:val="16"/>
                <w:szCs w:val="16"/>
              </w:rPr>
              <w:lastRenderedPageBreak/>
              <w:t>гидрохлоротиазид 10 / 12,5 мг в блистерах, небьющийся антигипертензивный диуретик</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lastRenderedPageBreak/>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 xml:space="preserve">РА Ширак, </w:t>
            </w:r>
            <w:r w:rsidRPr="0055420F">
              <w:rPr>
                <w:rFonts w:ascii="GHEA Grapalat" w:hAnsi="GHEA Grapalat"/>
                <w:sz w:val="16"/>
                <w:szCs w:val="16"/>
              </w:rPr>
              <w:lastRenderedPageBreak/>
              <w:t>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lastRenderedPageBreak/>
              <w:t>600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lastRenderedPageBreak/>
              <w:t>56</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33691203</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Лозартан 100 мг</w:t>
            </w:r>
          </w:p>
        </w:tc>
        <w:tc>
          <w:tcPr>
            <w:tcW w:w="1216" w:type="dxa"/>
            <w:vAlign w:val="center"/>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Лозартан 100 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57</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33691203</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Лозартан+ гидрохлортиязид 100мг+25мг</w:t>
            </w:r>
          </w:p>
        </w:tc>
        <w:tc>
          <w:tcPr>
            <w:tcW w:w="1216" w:type="dxa"/>
          </w:tcPr>
          <w:p w:rsidR="009C0CCD" w:rsidRPr="0055420F" w:rsidRDefault="009C0CCD" w:rsidP="00BB0363">
            <w:pPr>
              <w:ind w:left="-109"/>
              <w:rPr>
                <w:rFonts w:ascii="GHEA Grapalat" w:hAnsi="GHEA Grapalat"/>
                <w:color w:val="000000"/>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Лозартан, гидрохлоротиазид 100/25 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58</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33621390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Амиодарон 200 мг</w:t>
            </w:r>
          </w:p>
        </w:tc>
        <w:tc>
          <w:tcPr>
            <w:tcW w:w="1216" w:type="dxa"/>
          </w:tcPr>
          <w:p w:rsidR="009C0CCD" w:rsidRPr="0055420F" w:rsidRDefault="009C0CCD" w:rsidP="00BB0363">
            <w:pPr>
              <w:ind w:left="-109"/>
              <w:rPr>
                <w:rFonts w:ascii="GHEA Grapalat" w:hAnsi="GHEA Grapalat"/>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Амиодарон 200 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59</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33621530</w:t>
            </w:r>
          </w:p>
        </w:tc>
        <w:tc>
          <w:tcPr>
            <w:tcW w:w="2234" w:type="dxa"/>
          </w:tcPr>
          <w:p w:rsidR="009C0CCD" w:rsidRPr="0055420F" w:rsidRDefault="009C0CCD" w:rsidP="009C0CCD">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Периндоприл + индапамид 4 / 1,25 мг</w:t>
            </w:r>
          </w:p>
        </w:tc>
        <w:tc>
          <w:tcPr>
            <w:tcW w:w="1216" w:type="dxa"/>
          </w:tcPr>
          <w:p w:rsidR="009C0CCD" w:rsidRPr="0055420F" w:rsidRDefault="009C0CCD" w:rsidP="00BB0363">
            <w:pPr>
              <w:ind w:left="-109"/>
              <w:rPr>
                <w:rFonts w:ascii="GHEA Grapalat" w:hAnsi="GHEA Grapalat"/>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Периндоприл + индапамид 4 / 1,25 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60</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33621530</w:t>
            </w:r>
          </w:p>
        </w:tc>
        <w:tc>
          <w:tcPr>
            <w:tcW w:w="2234" w:type="dxa"/>
          </w:tcPr>
          <w:p w:rsidR="009C0CCD" w:rsidRPr="0055420F" w:rsidRDefault="009C0CCD" w:rsidP="0055420F">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Периндоприл + индапамид 8 / 2,5 мг</w:t>
            </w:r>
          </w:p>
        </w:tc>
        <w:tc>
          <w:tcPr>
            <w:tcW w:w="1216" w:type="dxa"/>
          </w:tcPr>
          <w:p w:rsidR="009C0CCD" w:rsidRPr="0055420F" w:rsidRDefault="009C0CCD" w:rsidP="00BB0363">
            <w:pPr>
              <w:ind w:left="-109"/>
              <w:rPr>
                <w:rFonts w:ascii="GHEA Grapalat" w:hAnsi="GHEA Grapalat"/>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Периндоприл + индапамид 8 / 2,5 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61</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33621530</w:t>
            </w:r>
          </w:p>
        </w:tc>
        <w:tc>
          <w:tcPr>
            <w:tcW w:w="2234" w:type="dxa"/>
          </w:tcPr>
          <w:p w:rsidR="009C0CCD" w:rsidRPr="0055420F" w:rsidRDefault="009C0CCD" w:rsidP="0055420F">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Периндоприл + индапамид 10 / 2,5 мг</w:t>
            </w:r>
          </w:p>
        </w:tc>
        <w:tc>
          <w:tcPr>
            <w:tcW w:w="1216" w:type="dxa"/>
          </w:tcPr>
          <w:p w:rsidR="009C0CCD" w:rsidRPr="0055420F" w:rsidRDefault="009C0CCD" w:rsidP="00BB0363">
            <w:pPr>
              <w:ind w:left="-109"/>
              <w:rPr>
                <w:rFonts w:ascii="GHEA Grapalat" w:hAnsi="GHEA Grapalat"/>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Периндоприл + индапамид 10 / 2,5 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1200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1200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62</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33621460</w:t>
            </w:r>
          </w:p>
        </w:tc>
        <w:tc>
          <w:tcPr>
            <w:tcW w:w="2234" w:type="dxa"/>
          </w:tcPr>
          <w:p w:rsidR="009C0CCD" w:rsidRPr="0055420F" w:rsidRDefault="009C0CCD" w:rsidP="0055420F">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Периндоприл + амлодипин 5 / 5мг</w:t>
            </w:r>
          </w:p>
        </w:tc>
        <w:tc>
          <w:tcPr>
            <w:tcW w:w="1216" w:type="dxa"/>
          </w:tcPr>
          <w:p w:rsidR="009C0CCD" w:rsidRPr="0055420F" w:rsidRDefault="009C0CCD" w:rsidP="00BB0363">
            <w:pPr>
              <w:ind w:left="-109"/>
              <w:rPr>
                <w:rFonts w:ascii="GHEA Grapalat" w:hAnsi="GHEA Grapalat"/>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Периндоприл + амлодипин 5 / 5мг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63</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33621460</w:t>
            </w:r>
          </w:p>
        </w:tc>
        <w:tc>
          <w:tcPr>
            <w:tcW w:w="2234" w:type="dxa"/>
          </w:tcPr>
          <w:p w:rsidR="009C0CCD" w:rsidRPr="0055420F" w:rsidRDefault="009C0CCD" w:rsidP="0055420F">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Периндоприл + амлодипин 10/10 мг</w:t>
            </w:r>
          </w:p>
        </w:tc>
        <w:tc>
          <w:tcPr>
            <w:tcW w:w="1216" w:type="dxa"/>
          </w:tcPr>
          <w:p w:rsidR="009C0CCD" w:rsidRPr="0055420F" w:rsidRDefault="009C0CCD" w:rsidP="00BB0363">
            <w:pPr>
              <w:ind w:left="-109"/>
              <w:rPr>
                <w:rFonts w:ascii="GHEA Grapalat" w:hAnsi="GHEA Grapalat"/>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Периндоприл + амлодипин 10/10 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64</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33621764</w:t>
            </w:r>
          </w:p>
        </w:tc>
        <w:tc>
          <w:tcPr>
            <w:tcW w:w="2234" w:type="dxa"/>
          </w:tcPr>
          <w:p w:rsidR="009C0CCD" w:rsidRPr="0055420F" w:rsidRDefault="009C0CCD" w:rsidP="0055420F">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Периндоприл + индапамид + амлодипин 8 / 2,5 / 5 мг</w:t>
            </w:r>
          </w:p>
        </w:tc>
        <w:tc>
          <w:tcPr>
            <w:tcW w:w="1216" w:type="dxa"/>
          </w:tcPr>
          <w:p w:rsidR="009C0CCD" w:rsidRPr="0055420F" w:rsidRDefault="009C0CCD" w:rsidP="00BB0363">
            <w:pPr>
              <w:ind w:left="-109"/>
              <w:rPr>
                <w:rFonts w:ascii="GHEA Grapalat" w:hAnsi="GHEA Grapalat"/>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Периндоприл + индапамид + амлодипин 8 / 2,5 / 5 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65</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33621764</w:t>
            </w:r>
          </w:p>
        </w:tc>
        <w:tc>
          <w:tcPr>
            <w:tcW w:w="2234" w:type="dxa"/>
          </w:tcPr>
          <w:p w:rsidR="009C0CCD" w:rsidRPr="0055420F" w:rsidRDefault="009C0CCD" w:rsidP="0055420F">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 xml:space="preserve">Периндоприл + индапамид + амлодипин 8 </w:t>
            </w:r>
            <w:r w:rsidRPr="0055420F">
              <w:rPr>
                <w:rFonts w:ascii="GHEA Grapalat" w:hAnsi="GHEA Grapalat"/>
                <w:sz w:val="16"/>
                <w:szCs w:val="16"/>
              </w:rPr>
              <w:lastRenderedPageBreak/>
              <w:t>/ 2,5 / 10 мг</w:t>
            </w:r>
          </w:p>
        </w:tc>
        <w:tc>
          <w:tcPr>
            <w:tcW w:w="1216" w:type="dxa"/>
          </w:tcPr>
          <w:p w:rsidR="009C0CCD" w:rsidRPr="0055420F" w:rsidRDefault="009C0CCD" w:rsidP="00BB0363">
            <w:pPr>
              <w:ind w:left="-109"/>
              <w:rPr>
                <w:rFonts w:ascii="GHEA Grapalat" w:hAnsi="GHEA Grapalat"/>
                <w:sz w:val="16"/>
                <w:szCs w:val="16"/>
              </w:rPr>
            </w:pPr>
          </w:p>
        </w:tc>
        <w:tc>
          <w:tcPr>
            <w:tcW w:w="2316" w:type="dxa"/>
          </w:tcPr>
          <w:p w:rsidR="009C0CCD" w:rsidRPr="0055420F" w:rsidRDefault="009C0CCD" w:rsidP="00BB0363">
            <w:pPr>
              <w:ind w:left="-109"/>
              <w:rPr>
                <w:rFonts w:ascii="GHEA Grapalat" w:hAnsi="GHEA Grapalat"/>
                <w:sz w:val="16"/>
                <w:szCs w:val="16"/>
              </w:rPr>
            </w:pPr>
            <w:r w:rsidRPr="0055420F">
              <w:rPr>
                <w:rFonts w:ascii="GHEA Grapalat" w:hAnsi="GHEA Grapalat"/>
                <w:sz w:val="16"/>
                <w:szCs w:val="16"/>
              </w:rPr>
              <w:t>Периндоприл + индапамид + амлодипин 8 / 2,5 / 10 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lastRenderedPageBreak/>
              <w:t>66</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33621721</w:t>
            </w:r>
          </w:p>
        </w:tc>
        <w:tc>
          <w:tcPr>
            <w:tcW w:w="2234" w:type="dxa"/>
          </w:tcPr>
          <w:p w:rsidR="009C0CCD" w:rsidRPr="0055420F" w:rsidRDefault="009C0CCD" w:rsidP="0055420F">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Клопидогрел 75мг</w:t>
            </w:r>
          </w:p>
        </w:tc>
        <w:tc>
          <w:tcPr>
            <w:tcW w:w="1216" w:type="dxa"/>
          </w:tcPr>
          <w:p w:rsidR="009C0CCD" w:rsidRPr="0055420F" w:rsidRDefault="009C0CCD" w:rsidP="00BB0363">
            <w:pPr>
              <w:ind w:left="-109"/>
              <w:rPr>
                <w:rFonts w:ascii="GHEA Grapalat" w:hAnsi="GHEA Grapalat"/>
                <w:sz w:val="16"/>
                <w:szCs w:val="16"/>
              </w:rPr>
            </w:pPr>
          </w:p>
        </w:tc>
        <w:tc>
          <w:tcPr>
            <w:tcW w:w="2316" w:type="dxa"/>
          </w:tcPr>
          <w:p w:rsidR="009C0CCD" w:rsidRPr="0055420F" w:rsidRDefault="0055420F" w:rsidP="0055420F">
            <w:pPr>
              <w:ind w:left="8"/>
              <w:rPr>
                <w:rFonts w:ascii="GHEA Grapalat" w:hAnsi="GHEA Grapalat"/>
                <w:sz w:val="16"/>
                <w:szCs w:val="16"/>
              </w:rPr>
            </w:pPr>
            <w:r>
              <w:rPr>
                <w:rFonts w:ascii="GHEA Grapalat" w:hAnsi="GHEA Grapalat"/>
                <w:sz w:val="16"/>
                <w:szCs w:val="16"/>
              </w:rPr>
              <w:t>Клопидигрел 75мг</w:t>
            </w:r>
            <w:r w:rsidRPr="0055420F">
              <w:rPr>
                <w:rFonts w:ascii="GHEA Grapalat" w:hAnsi="GHEA Grapalat"/>
                <w:sz w:val="16"/>
                <w:szCs w:val="16"/>
              </w:rPr>
              <w:t>,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67</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33621721</w:t>
            </w:r>
          </w:p>
        </w:tc>
        <w:tc>
          <w:tcPr>
            <w:tcW w:w="2234" w:type="dxa"/>
          </w:tcPr>
          <w:p w:rsidR="009C0CCD" w:rsidRPr="0055420F" w:rsidRDefault="0055420F" w:rsidP="0055420F">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 xml:space="preserve">Бисопролол + периндиприл </w:t>
            </w:r>
            <w:r w:rsidR="009C0CCD" w:rsidRPr="0055420F">
              <w:rPr>
                <w:rFonts w:ascii="GHEA Grapalat" w:hAnsi="GHEA Grapalat"/>
                <w:sz w:val="16"/>
                <w:szCs w:val="16"/>
              </w:rPr>
              <w:t>5мг+10мг</w:t>
            </w:r>
          </w:p>
        </w:tc>
        <w:tc>
          <w:tcPr>
            <w:tcW w:w="1216" w:type="dxa"/>
          </w:tcPr>
          <w:p w:rsidR="009C0CCD" w:rsidRPr="0055420F" w:rsidRDefault="009C0CCD" w:rsidP="00BB0363">
            <w:pPr>
              <w:ind w:left="-109"/>
              <w:rPr>
                <w:rFonts w:ascii="GHEA Grapalat" w:hAnsi="GHEA Grapalat"/>
                <w:sz w:val="16"/>
                <w:szCs w:val="16"/>
              </w:rPr>
            </w:pPr>
          </w:p>
        </w:tc>
        <w:tc>
          <w:tcPr>
            <w:tcW w:w="2316" w:type="dxa"/>
          </w:tcPr>
          <w:p w:rsidR="009C0CCD" w:rsidRPr="0055420F" w:rsidRDefault="0055420F" w:rsidP="00BB0363">
            <w:pPr>
              <w:ind w:left="-109"/>
              <w:rPr>
                <w:rFonts w:ascii="GHEA Grapalat" w:hAnsi="GHEA Grapalat"/>
                <w:sz w:val="16"/>
                <w:szCs w:val="16"/>
              </w:rPr>
            </w:pPr>
            <w:r w:rsidRPr="0055420F">
              <w:rPr>
                <w:rFonts w:ascii="GHEA Grapalat" w:hAnsi="GHEA Grapalat"/>
                <w:sz w:val="16"/>
                <w:szCs w:val="16"/>
              </w:rPr>
              <w:t>Бисопролол, периндоприл 5/10 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900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9C0CCD" w:rsidRPr="0055420F" w:rsidTr="00603458">
        <w:trPr>
          <w:gridAfter w:val="1"/>
          <w:wAfter w:w="28" w:type="dxa"/>
          <w:jc w:val="center"/>
        </w:trPr>
        <w:tc>
          <w:tcPr>
            <w:tcW w:w="876"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68</w:t>
            </w:r>
          </w:p>
        </w:tc>
        <w:tc>
          <w:tcPr>
            <w:tcW w:w="1169" w:type="dxa"/>
            <w:vAlign w:val="center"/>
          </w:tcPr>
          <w:p w:rsidR="009C0CCD" w:rsidRPr="0055420F" w:rsidRDefault="009C0CCD" w:rsidP="00BB0363">
            <w:pPr>
              <w:rPr>
                <w:rFonts w:ascii="GHEA Grapalat" w:hAnsi="GHEA Grapalat"/>
                <w:sz w:val="16"/>
                <w:szCs w:val="16"/>
              </w:rPr>
            </w:pPr>
            <w:r w:rsidRPr="0055420F">
              <w:rPr>
                <w:rFonts w:ascii="GHEA Grapalat" w:hAnsi="GHEA Grapalat"/>
                <w:sz w:val="16"/>
                <w:szCs w:val="16"/>
              </w:rPr>
              <w:t>33621140</w:t>
            </w:r>
          </w:p>
        </w:tc>
        <w:tc>
          <w:tcPr>
            <w:tcW w:w="2234" w:type="dxa"/>
          </w:tcPr>
          <w:p w:rsidR="009C0CCD" w:rsidRPr="0055420F" w:rsidRDefault="009C0CCD" w:rsidP="0055420F">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Бисопролол + периндиприл 5мг+5мг</w:t>
            </w:r>
          </w:p>
        </w:tc>
        <w:tc>
          <w:tcPr>
            <w:tcW w:w="1216" w:type="dxa"/>
          </w:tcPr>
          <w:p w:rsidR="009C0CCD" w:rsidRPr="0055420F" w:rsidRDefault="009C0CCD" w:rsidP="00BB0363">
            <w:pPr>
              <w:ind w:left="-109"/>
              <w:rPr>
                <w:rFonts w:ascii="GHEA Grapalat" w:hAnsi="GHEA Grapalat"/>
                <w:sz w:val="16"/>
                <w:szCs w:val="16"/>
              </w:rPr>
            </w:pPr>
          </w:p>
        </w:tc>
        <w:tc>
          <w:tcPr>
            <w:tcW w:w="2316" w:type="dxa"/>
          </w:tcPr>
          <w:p w:rsidR="009C0CCD" w:rsidRPr="0055420F" w:rsidRDefault="0055420F" w:rsidP="0055420F">
            <w:pPr>
              <w:ind w:left="-109"/>
              <w:rPr>
                <w:rFonts w:ascii="GHEA Grapalat" w:hAnsi="GHEA Grapalat"/>
                <w:sz w:val="16"/>
                <w:szCs w:val="16"/>
              </w:rPr>
            </w:pPr>
            <w:r w:rsidRPr="0055420F">
              <w:rPr>
                <w:rFonts w:ascii="GHEA Grapalat" w:hAnsi="GHEA Grapalat"/>
                <w:sz w:val="16"/>
                <w:szCs w:val="16"/>
              </w:rPr>
              <w:t>Бисопролол, периндоприл 5/</w:t>
            </w:r>
            <w:r>
              <w:rPr>
                <w:rFonts w:ascii="GHEA Grapalat" w:hAnsi="GHEA Grapalat"/>
                <w:sz w:val="16"/>
                <w:szCs w:val="16"/>
              </w:rPr>
              <w:t>5</w:t>
            </w:r>
            <w:r w:rsidRPr="0055420F">
              <w:rPr>
                <w:rFonts w:ascii="GHEA Grapalat" w:hAnsi="GHEA Grapalat"/>
                <w:sz w:val="16"/>
                <w:szCs w:val="16"/>
              </w:rPr>
              <w:t xml:space="preserve"> мг таблетки, в блистерах, небьющиеся</w:t>
            </w:r>
          </w:p>
        </w:tc>
        <w:tc>
          <w:tcPr>
            <w:tcW w:w="1085" w:type="dxa"/>
          </w:tcPr>
          <w:p w:rsidR="009C0CCD" w:rsidRPr="0055420F" w:rsidRDefault="009C0CCD" w:rsidP="00BB0363">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9C0CCD" w:rsidRPr="0055420F" w:rsidRDefault="009C0CCD" w:rsidP="00BB0363">
            <w:pPr>
              <w:ind w:left="-109"/>
              <w:jc w:val="center"/>
              <w:rPr>
                <w:rFonts w:ascii="GHEA Grapalat" w:hAnsi="GHEA Grapalat"/>
                <w:sz w:val="16"/>
                <w:szCs w:val="16"/>
              </w:rPr>
            </w:pPr>
          </w:p>
        </w:tc>
        <w:tc>
          <w:tcPr>
            <w:tcW w:w="851" w:type="dxa"/>
          </w:tcPr>
          <w:p w:rsidR="009C0CCD" w:rsidRPr="0055420F" w:rsidRDefault="009C0CCD" w:rsidP="00BB0363">
            <w:pPr>
              <w:ind w:left="-109"/>
              <w:jc w:val="center"/>
              <w:rPr>
                <w:rFonts w:ascii="GHEA Grapalat" w:hAnsi="GHEA Grapalat"/>
                <w:sz w:val="16"/>
                <w:szCs w:val="16"/>
              </w:rPr>
            </w:pPr>
          </w:p>
        </w:tc>
        <w:tc>
          <w:tcPr>
            <w:tcW w:w="992" w:type="dxa"/>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9C0CCD" w:rsidRPr="0055420F" w:rsidRDefault="009C0CCD" w:rsidP="00BB0363">
            <w:pPr>
              <w:rPr>
                <w:rFonts w:ascii="GHEA Grapalat" w:hAnsi="GHEA Grapalat"/>
                <w:sz w:val="16"/>
                <w:szCs w:val="16"/>
              </w:rPr>
            </w:pPr>
            <w:r w:rsidRPr="0055420F">
              <w:rPr>
                <w:rFonts w:ascii="GHEA Grapalat" w:hAnsi="GHEA Grapalat"/>
                <w:sz w:val="16"/>
                <w:szCs w:val="16"/>
              </w:rPr>
              <w:t>3000</w:t>
            </w:r>
          </w:p>
        </w:tc>
        <w:tc>
          <w:tcPr>
            <w:tcW w:w="1134" w:type="dxa"/>
            <w:gridSpan w:val="2"/>
          </w:tcPr>
          <w:p w:rsidR="009C0CCD" w:rsidRPr="0055420F" w:rsidRDefault="009C0CCD" w:rsidP="00BB0363">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69</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33621420</w:t>
            </w:r>
          </w:p>
        </w:tc>
        <w:tc>
          <w:tcPr>
            <w:tcW w:w="2234" w:type="dxa"/>
          </w:tcPr>
          <w:p w:rsidR="002410C8" w:rsidRPr="0055420F" w:rsidRDefault="002410C8" w:rsidP="002410C8">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Аторвастатин 10mg</w:t>
            </w:r>
          </w:p>
        </w:tc>
        <w:tc>
          <w:tcPr>
            <w:tcW w:w="1216" w:type="dxa"/>
          </w:tcPr>
          <w:p w:rsidR="002410C8" w:rsidRPr="0055420F" w:rsidRDefault="002410C8" w:rsidP="002410C8">
            <w:pPr>
              <w:ind w:left="-109"/>
              <w:rPr>
                <w:rFonts w:ascii="GHEA Grapalat" w:hAnsi="GHEA Grapalat"/>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аторвастатин 10 мг, в блистерах, небьющаяся</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70</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33621420</w:t>
            </w:r>
          </w:p>
        </w:tc>
        <w:tc>
          <w:tcPr>
            <w:tcW w:w="2234" w:type="dxa"/>
          </w:tcPr>
          <w:p w:rsidR="002410C8" w:rsidRPr="0055420F" w:rsidRDefault="002410C8" w:rsidP="002410C8">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Аторвастатин 20mg</w:t>
            </w:r>
          </w:p>
        </w:tc>
        <w:tc>
          <w:tcPr>
            <w:tcW w:w="1216" w:type="dxa"/>
          </w:tcPr>
          <w:p w:rsidR="002410C8" w:rsidRPr="0055420F" w:rsidRDefault="002410C8" w:rsidP="002410C8">
            <w:pPr>
              <w:ind w:left="-109"/>
              <w:rPr>
                <w:rFonts w:ascii="GHEA Grapalat" w:hAnsi="GHEA Grapalat"/>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аторвастатин 20 мг, в блистерах, небьющаяся</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12000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12000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71</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33621420</w:t>
            </w:r>
          </w:p>
        </w:tc>
        <w:tc>
          <w:tcPr>
            <w:tcW w:w="2234" w:type="dxa"/>
          </w:tcPr>
          <w:p w:rsidR="002410C8" w:rsidRPr="0055420F" w:rsidRDefault="002410C8" w:rsidP="002410C8">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Аторвастатин 40mg</w:t>
            </w:r>
          </w:p>
        </w:tc>
        <w:tc>
          <w:tcPr>
            <w:tcW w:w="1216" w:type="dxa"/>
            <w:vAlign w:val="center"/>
          </w:tcPr>
          <w:p w:rsidR="002410C8" w:rsidRPr="0055420F" w:rsidRDefault="002410C8" w:rsidP="002410C8">
            <w:pPr>
              <w:ind w:left="-109"/>
              <w:rPr>
                <w:rFonts w:ascii="GHEA Grapalat" w:hAnsi="GHEA Grapalat"/>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 xml:space="preserve">Таблетка аторвастатин </w:t>
            </w:r>
            <w:r>
              <w:rPr>
                <w:rFonts w:ascii="GHEA Grapalat" w:hAnsi="GHEA Grapalat"/>
                <w:sz w:val="16"/>
                <w:szCs w:val="16"/>
              </w:rPr>
              <w:t>4</w:t>
            </w:r>
            <w:r w:rsidRPr="0055420F">
              <w:rPr>
                <w:rFonts w:ascii="GHEA Grapalat" w:hAnsi="GHEA Grapalat"/>
                <w:sz w:val="16"/>
                <w:szCs w:val="16"/>
              </w:rPr>
              <w:t>0 мг, в блистерах, небьющаяся</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1500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1500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72</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33631210</w:t>
            </w:r>
          </w:p>
        </w:tc>
        <w:tc>
          <w:tcPr>
            <w:tcW w:w="2234" w:type="dxa"/>
          </w:tcPr>
          <w:p w:rsidR="002410C8" w:rsidRPr="0055420F" w:rsidRDefault="002410C8" w:rsidP="002410C8">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Бетаметазон  1mg/g мазь</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Мазь, бетаметазон 1 мг / г, 15 г противовоспалительное средство</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73</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24311570</w:t>
            </w:r>
          </w:p>
        </w:tc>
        <w:tc>
          <w:tcPr>
            <w:tcW w:w="2234" w:type="dxa"/>
          </w:tcPr>
          <w:p w:rsidR="002410C8" w:rsidRPr="0055420F" w:rsidRDefault="002410C8" w:rsidP="002410C8">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Вода для иньекций 2мл</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 xml:space="preserve"> </w:t>
            </w:r>
            <w:r>
              <w:rPr>
                <w:rFonts w:ascii="GHEA Grapalat" w:hAnsi="GHEA Grapalat"/>
                <w:sz w:val="16"/>
                <w:szCs w:val="16"/>
              </w:rPr>
              <w:t>Вода для иньекций 2мл</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74</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33631230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Повидон йод 100mg/ml 100ml</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Раствор, повидон йод 100 мг / мл, 100 мл местного антисептика, бьющийся</w:t>
            </w:r>
          </w:p>
        </w:tc>
        <w:tc>
          <w:tcPr>
            <w:tcW w:w="1085" w:type="dxa"/>
            <w:vAlign w:val="center"/>
          </w:tcPr>
          <w:p w:rsidR="002410C8" w:rsidRPr="0055420F" w:rsidRDefault="002410C8" w:rsidP="002410C8">
            <w:pPr>
              <w:ind w:left="-109"/>
              <w:jc w:val="center"/>
              <w:rPr>
                <w:rFonts w:ascii="GHEA Grapalat" w:hAnsi="GHEA Grapalat"/>
                <w:sz w:val="16"/>
                <w:szCs w:val="16"/>
              </w:rPr>
            </w:pPr>
            <w:r w:rsidRPr="0055420F">
              <w:rPr>
                <w:rFonts w:ascii="GHEA Grapalat" w:hAnsi="GHEA Grapalat" w:cs="Arial"/>
                <w:sz w:val="16"/>
                <w:szCs w:val="16"/>
              </w:rPr>
              <w:t>Тюбик</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75</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33631250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Этанол спирт 250ml</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Раствор для дезинфекции / медицинский спирт / 96% 100ml</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Тюбик</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76</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33631241</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Ибупрофен 200mg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ибупрофен 200 мг, жаропонижающее, нестероидное противовоспалительное средство</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150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150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77</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33631290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Ибупрофен 400mg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 xml:space="preserve">Таблетка, ибупрофен 400 мг, жаропонижающее, </w:t>
            </w:r>
            <w:r w:rsidRPr="0055420F">
              <w:rPr>
                <w:rFonts w:ascii="GHEA Grapalat" w:hAnsi="GHEA Grapalat"/>
                <w:sz w:val="16"/>
                <w:szCs w:val="16"/>
              </w:rPr>
              <w:lastRenderedPageBreak/>
              <w:t>нестероидное противовоспалительное средство</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lastRenderedPageBreak/>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1500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 xml:space="preserve">РА Ширак, с.Паник 1, </w:t>
            </w:r>
            <w:r w:rsidRPr="0055420F">
              <w:rPr>
                <w:rFonts w:ascii="GHEA Grapalat" w:hAnsi="GHEA Grapalat"/>
                <w:sz w:val="16"/>
                <w:szCs w:val="16"/>
              </w:rPr>
              <w:lastRenderedPageBreak/>
              <w:t>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lastRenderedPageBreak/>
              <w:t>1500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lastRenderedPageBreak/>
              <w:t>78</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33631290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Ибупрофен 20mg/ml</w:t>
            </w:r>
          </w:p>
        </w:tc>
        <w:tc>
          <w:tcPr>
            <w:tcW w:w="1216" w:type="dxa"/>
            <w:vAlign w:val="center"/>
          </w:tcPr>
          <w:p w:rsidR="002410C8" w:rsidRPr="0055420F" w:rsidRDefault="002410C8" w:rsidP="002410C8">
            <w:pPr>
              <w:ind w:left="-109"/>
              <w:rPr>
                <w:rFonts w:ascii="GHEA Grapalat" w:hAnsi="GHEA Grapalat"/>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Дозировка для внутреннего применения, 20 мг / мл, стеклянный флакон 100 мл, жаропонижающее, нестероидное противовоспалительное,</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50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50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79</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33631290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Диклофенак 50mg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Диклофенак, 50 мг, противовоспалительное, нестероидное противовоспалительное средство.</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80</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33631310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Диклофенак 100mg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Диклофенак 100 мг противовоспалительное, нестероидное противовоспалительное средство</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81</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33631310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Диклофенак 25mg/3ml</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 xml:space="preserve"> Раствор для инъекций, диклофенак 25 мг / мл, нестероидное противовоспалительное, обезболивающее 3 мл</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150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150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82</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33631310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Диклофенак 1% мазь</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Деликатес для наружного применения, капсула 1% 30 г * см. Примечание</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83</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33631310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Кетопрофен 100мг</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Pr>
                <w:rFonts w:ascii="GHEA Grapalat" w:hAnsi="GHEA Grapalat"/>
                <w:sz w:val="16"/>
                <w:szCs w:val="16"/>
              </w:rPr>
              <w:t xml:space="preserve">Кетопрофен 100мг </w:t>
            </w:r>
            <w:r w:rsidRPr="0055420F">
              <w:rPr>
                <w:rFonts w:ascii="GHEA Grapalat" w:hAnsi="GHEA Grapalat"/>
                <w:sz w:val="16"/>
                <w:szCs w:val="16"/>
              </w:rPr>
              <w:t>Таблетки в блистерах небьющиеся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84</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33631300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Кетопрофен 50мг/мл</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Pr>
                <w:rFonts w:ascii="GHEA Grapalat" w:hAnsi="GHEA Grapalat"/>
                <w:sz w:val="16"/>
                <w:szCs w:val="16"/>
              </w:rPr>
              <w:t xml:space="preserve">Кетопрофен 50мг/мл </w:t>
            </w:r>
            <w:r w:rsidRPr="0055420F">
              <w:rPr>
                <w:rFonts w:ascii="GHEA Grapalat" w:hAnsi="GHEA Grapalat"/>
                <w:sz w:val="16"/>
                <w:szCs w:val="16"/>
              </w:rPr>
              <w:t>Раствор для инъекций, стеклянные ампулы,</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Тюбик</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85</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33631300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Дексаметазон 0.5mg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дексаметазон, 0,5 мг, стероид</w:t>
            </w:r>
          </w:p>
        </w:tc>
        <w:tc>
          <w:tcPr>
            <w:tcW w:w="1085" w:type="dxa"/>
            <w:vAlign w:val="center"/>
          </w:tcPr>
          <w:p w:rsidR="002410C8" w:rsidRPr="0055420F" w:rsidRDefault="002410C8" w:rsidP="002410C8">
            <w:pPr>
              <w:ind w:left="-109"/>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86</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33641413</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Дексаметазон 4mg/ml</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Раствор для инъекций, 1 мл дексаметазона 4 мг / мл, стероид</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87</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33641413</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Метолпреднизолон 4mg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 xml:space="preserve">Таблетка, метилпреднизолон </w:t>
            </w:r>
            <w:r w:rsidRPr="0055420F">
              <w:rPr>
                <w:rFonts w:ascii="GHEA Grapalat" w:hAnsi="GHEA Grapalat"/>
                <w:sz w:val="16"/>
                <w:szCs w:val="16"/>
              </w:rPr>
              <w:lastRenderedPageBreak/>
              <w:t>4 мг, гормональный щит щитовидной железы</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lastRenderedPageBreak/>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 xml:space="preserve">РА Ширак, </w:t>
            </w:r>
            <w:r w:rsidRPr="0055420F">
              <w:rPr>
                <w:rFonts w:ascii="GHEA Grapalat" w:hAnsi="GHEA Grapalat"/>
                <w:sz w:val="16"/>
                <w:szCs w:val="16"/>
              </w:rPr>
              <w:lastRenderedPageBreak/>
              <w:t>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lastRenderedPageBreak/>
              <w:t>900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lastRenderedPageBreak/>
              <w:t>88</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33642220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Сулфасалазин 500мг</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Pr>
                <w:rFonts w:ascii="GHEA Grapalat" w:hAnsi="GHEA Grapalat"/>
                <w:sz w:val="16"/>
                <w:szCs w:val="16"/>
              </w:rPr>
              <w:t xml:space="preserve">Сульфосалазин 500 мг </w:t>
            </w:r>
            <w:r w:rsidRPr="0055420F">
              <w:rPr>
                <w:rFonts w:ascii="GHEA Grapalat" w:hAnsi="GHEA Grapalat"/>
                <w:sz w:val="16"/>
                <w:szCs w:val="16"/>
              </w:rPr>
              <w:t>Таблетки в блистерах небьющиеся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89</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33611210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Левотироксин 50mkg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л</w:t>
            </w:r>
            <w:r>
              <w:rPr>
                <w:rFonts w:ascii="GHEA Grapalat" w:hAnsi="GHEA Grapalat"/>
                <w:sz w:val="16"/>
                <w:szCs w:val="16"/>
              </w:rPr>
              <w:t>ев</w:t>
            </w:r>
            <w:r w:rsidRPr="0055420F">
              <w:rPr>
                <w:rFonts w:ascii="GHEA Grapalat" w:hAnsi="GHEA Grapalat"/>
                <w:sz w:val="16"/>
                <w:szCs w:val="16"/>
              </w:rPr>
              <w:t>отироксин 50 мг, гормональный щит щитовидной железы</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33642230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Левотироксин  75mkg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л</w:t>
            </w:r>
            <w:r>
              <w:rPr>
                <w:rFonts w:ascii="GHEA Grapalat" w:hAnsi="GHEA Grapalat"/>
                <w:sz w:val="16"/>
                <w:szCs w:val="16"/>
              </w:rPr>
              <w:t>ев</w:t>
            </w:r>
            <w:r w:rsidRPr="0055420F">
              <w:rPr>
                <w:rFonts w:ascii="GHEA Grapalat" w:hAnsi="GHEA Grapalat"/>
                <w:sz w:val="16"/>
                <w:szCs w:val="16"/>
              </w:rPr>
              <w:t>отироксин 75 мг, гормональный щит щитовидной железы</w:t>
            </w:r>
          </w:p>
        </w:tc>
        <w:tc>
          <w:tcPr>
            <w:tcW w:w="1085" w:type="dxa"/>
          </w:tcPr>
          <w:p w:rsidR="002410C8" w:rsidRPr="0055420F" w:rsidRDefault="002410C8" w:rsidP="002410C8">
            <w:pPr>
              <w:ind w:left="-109"/>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91</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33642230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Левотироксин 100mkg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л</w:t>
            </w:r>
            <w:r>
              <w:rPr>
                <w:rFonts w:ascii="GHEA Grapalat" w:hAnsi="GHEA Grapalat"/>
                <w:sz w:val="16"/>
                <w:szCs w:val="16"/>
              </w:rPr>
              <w:t>ев</w:t>
            </w:r>
            <w:r w:rsidRPr="0055420F">
              <w:rPr>
                <w:rFonts w:ascii="GHEA Grapalat" w:hAnsi="GHEA Grapalat"/>
                <w:sz w:val="16"/>
                <w:szCs w:val="16"/>
              </w:rPr>
              <w:t>отироксин 100 мг, гормональный щит щитовидной железы</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92</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33651111</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Амоксицилин 250/5mg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Сироп, Амоксациллин 250 мг / 5 мл, антибиотик</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93</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33651111</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Амоксицилин 500mg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Капсула, Амоксациллин 500 мг, антибиотик</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94</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33651112</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Амоксицилин +клавулановая кислота 625mg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Таблетки амоксициллина клавулановой кислоты, 500 мг + 125 мг, в блистерах</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95</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33651112</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Амоксицилин + клавулановая кислота 312/5</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Порошок, лекарство, амоксициллин 25 мг / 5 мл + клавулановая кислота 62,5 мг / 5 мл, β-лактамный антибиотик, в стеклянных флаконах,</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96</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33651110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Ампицилин 500мг</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 xml:space="preserve"> Порошок, лекарство,</w:t>
            </w:r>
            <w:r>
              <w:rPr>
                <w:rFonts w:ascii="GHEA Grapalat" w:hAnsi="GHEA Grapalat"/>
                <w:sz w:val="16"/>
                <w:szCs w:val="16"/>
              </w:rPr>
              <w:t xml:space="preserve"> ампицилин 500мг для иньекций</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97</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33651115</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Цефалексин 250/5</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Сироп для внутреннего применения цефалексин</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98</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33651118</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Цефтриаксон 0,5g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Раствор для инъекций, цефтриаксон 0,5 г, цефалоспориновый антибиотик,</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lastRenderedPageBreak/>
              <w:t>99</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33651118</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Цефтриаксон 1g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Раствор для инъекций, цефтриаксон 1 г, цефалоспориновый антибиотик,</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100</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33651116</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Цефазолин 1g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раствор для инъекций, цефазолин, 1г, во флаконах стеклянных, хрупких</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101</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33651141</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Цефуроксим 750mg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раствор для инъекций, цефуроксим 750 мг, в стеклянных флаконах, хрупких</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102</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33651125</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Азитромицин 500mg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Таблетки в блистерах, покрытых пленочной оболочкой, азитромицин 500 мг, небьющиеся,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103</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33651125</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Азитромицин суспензия</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Порошок, дигидрат азитромицина 200 мг / мл, флакон, макролидный антибиотик, 60 мл</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104</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33651129</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Кларитромицин 500 мг</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Pr>
                <w:rFonts w:ascii="GHEA Grapalat" w:hAnsi="GHEA Grapalat"/>
                <w:sz w:val="16"/>
                <w:szCs w:val="16"/>
              </w:rPr>
              <w:t>Кларитромицин 500 мг</w:t>
            </w:r>
            <w:r w:rsidRPr="0055420F">
              <w:rPr>
                <w:rFonts w:ascii="GHEA Grapalat" w:hAnsi="GHEA Grapalat"/>
                <w:sz w:val="16"/>
                <w:szCs w:val="16"/>
              </w:rPr>
              <w:t>Таблетки в блистерах небьющиеся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105</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33651138</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Левофлоксацин 500 мг</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Pr>
                <w:rFonts w:ascii="GHEA Grapalat" w:hAnsi="GHEA Grapalat"/>
                <w:sz w:val="16"/>
                <w:szCs w:val="16"/>
              </w:rPr>
              <w:t xml:space="preserve">Левофоксацин 500мг </w:t>
            </w:r>
            <w:r w:rsidRPr="0055420F">
              <w:rPr>
                <w:rFonts w:ascii="GHEA Grapalat" w:hAnsi="GHEA Grapalat"/>
                <w:sz w:val="16"/>
                <w:szCs w:val="16"/>
              </w:rPr>
              <w:t>Таблетки в блистерах небьющиеся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106</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33651170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Ацикловир 400 мг</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Pr>
                <w:rFonts w:ascii="GHEA Grapalat" w:hAnsi="GHEA Grapalat"/>
                <w:sz w:val="16"/>
                <w:szCs w:val="16"/>
              </w:rPr>
              <w:t xml:space="preserve">Ацикловир 400мг </w:t>
            </w:r>
            <w:r w:rsidRPr="0055420F">
              <w:rPr>
                <w:rFonts w:ascii="GHEA Grapalat" w:hAnsi="GHEA Grapalat"/>
                <w:sz w:val="16"/>
                <w:szCs w:val="16"/>
              </w:rPr>
              <w:t>Таблетки в блистерах небьющиеся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107</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33691112</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Метронидазол 500 мг</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Pr>
                <w:rFonts w:ascii="GHEA Grapalat" w:hAnsi="GHEA Grapalat"/>
                <w:sz w:val="16"/>
                <w:szCs w:val="16"/>
              </w:rPr>
              <w:t>Метронидазол 500мг</w:t>
            </w:r>
            <w:r w:rsidRPr="0055420F">
              <w:rPr>
                <w:rFonts w:ascii="GHEA Grapalat" w:hAnsi="GHEA Grapalat"/>
                <w:sz w:val="16"/>
                <w:szCs w:val="16"/>
              </w:rPr>
              <w:t>Таблетки в блистерах небьющиеся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108</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33651131</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Сульфометоксазол + триметоприм суспензия</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для внутреннего применения, сульфаметоксазол + триметоприм, противомикробное средство 40 мг / 5 мл + 8 мг / мл,</w:t>
            </w:r>
          </w:p>
        </w:tc>
        <w:tc>
          <w:tcPr>
            <w:tcW w:w="1085" w:type="dxa"/>
          </w:tcPr>
          <w:p w:rsidR="002410C8" w:rsidRPr="0055420F" w:rsidRDefault="002410C8" w:rsidP="002410C8">
            <w:pPr>
              <w:ind w:left="-109"/>
              <w:rPr>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109</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33651150</w:t>
            </w:r>
          </w:p>
        </w:tc>
        <w:tc>
          <w:tcPr>
            <w:tcW w:w="2234" w:type="dxa"/>
          </w:tcPr>
          <w:p w:rsidR="002410C8" w:rsidRPr="0055420F" w:rsidRDefault="002410C8" w:rsidP="002410C8">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Флюконазол 150mg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Капсула, флуконазол 150 мг, противогрибковое</w:t>
            </w:r>
          </w:p>
        </w:tc>
        <w:tc>
          <w:tcPr>
            <w:tcW w:w="1085" w:type="dxa"/>
          </w:tcPr>
          <w:p w:rsidR="002410C8" w:rsidRPr="0055420F" w:rsidRDefault="002410C8" w:rsidP="002410C8">
            <w:pPr>
              <w:ind w:left="-109"/>
              <w:rPr>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lastRenderedPageBreak/>
              <w:t>110</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33651253</w:t>
            </w:r>
          </w:p>
        </w:tc>
        <w:tc>
          <w:tcPr>
            <w:tcW w:w="2234" w:type="dxa"/>
          </w:tcPr>
          <w:p w:rsidR="002410C8" w:rsidRPr="0055420F" w:rsidRDefault="002410C8" w:rsidP="002410C8">
            <w:pPr>
              <w:pStyle w:val="23"/>
              <w:widowControl w:val="0"/>
              <w:spacing w:after="120"/>
              <w:ind w:firstLine="0"/>
              <w:jc w:val="left"/>
              <w:rPr>
                <w:rFonts w:ascii="GHEA Grapalat" w:hAnsi="GHEA Grapalat"/>
                <w:sz w:val="16"/>
                <w:szCs w:val="16"/>
              </w:rPr>
            </w:pPr>
            <w:r w:rsidRPr="0055420F">
              <w:rPr>
                <w:rFonts w:ascii="GHEA Grapalat" w:hAnsi="GHEA Grapalat"/>
                <w:sz w:val="16"/>
                <w:szCs w:val="16"/>
              </w:rPr>
              <w:t>Тамоксифен 10mg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тамоксифен 20 мг, небьющаяся</w:t>
            </w:r>
          </w:p>
        </w:tc>
        <w:tc>
          <w:tcPr>
            <w:tcW w:w="1085" w:type="dxa"/>
          </w:tcPr>
          <w:p w:rsidR="002410C8" w:rsidRPr="0055420F" w:rsidRDefault="002410C8" w:rsidP="002410C8">
            <w:pPr>
              <w:ind w:left="-109"/>
              <w:rPr>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360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360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111</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33661116</w:t>
            </w:r>
          </w:p>
        </w:tc>
        <w:tc>
          <w:tcPr>
            <w:tcW w:w="2234" w:type="dxa"/>
          </w:tcPr>
          <w:p w:rsidR="002410C8" w:rsidRPr="0055420F" w:rsidRDefault="002410C8" w:rsidP="002410C8">
            <w:pPr>
              <w:pStyle w:val="23"/>
              <w:widowControl w:val="0"/>
              <w:spacing w:after="120"/>
              <w:ind w:firstLine="0"/>
              <w:jc w:val="left"/>
              <w:rPr>
                <w:rFonts w:ascii="GHEA Grapalat" w:hAnsi="GHEA Grapalat"/>
                <w:sz w:val="16"/>
                <w:szCs w:val="16"/>
              </w:rPr>
            </w:pPr>
            <w:r w:rsidRPr="0055420F">
              <w:rPr>
                <w:rFonts w:ascii="GHEA Grapalat" w:hAnsi="GHEA Grapalat"/>
                <w:sz w:val="16"/>
                <w:szCs w:val="16"/>
              </w:rPr>
              <w:t>Лидокаин 2ml</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Раствор для инъекций, 20 мг / мл, ампулы по 2 мл, местный анестетик,</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112</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33661127</w:t>
            </w:r>
          </w:p>
        </w:tc>
        <w:tc>
          <w:tcPr>
            <w:tcW w:w="2234" w:type="dxa"/>
          </w:tcPr>
          <w:p w:rsidR="002410C8" w:rsidRPr="0055420F" w:rsidRDefault="002410C8" w:rsidP="002410C8">
            <w:pPr>
              <w:pStyle w:val="23"/>
              <w:widowControl w:val="0"/>
              <w:spacing w:after="120"/>
              <w:ind w:left="86" w:firstLine="0"/>
              <w:jc w:val="left"/>
              <w:rPr>
                <w:rFonts w:ascii="GHEA Grapalat" w:hAnsi="GHEA Grapalat"/>
                <w:sz w:val="16"/>
                <w:szCs w:val="16"/>
              </w:rPr>
            </w:pPr>
            <w:r w:rsidRPr="0055420F">
              <w:rPr>
                <w:rFonts w:ascii="GHEA Grapalat" w:hAnsi="GHEA Grapalat"/>
                <w:sz w:val="16"/>
                <w:szCs w:val="16"/>
              </w:rPr>
              <w:t>Метамизол натрия 500mg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метамизол натрия 500 мг, небьющаяся, в блистерах</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113</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33661127</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Метамизол натрия 2ml</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Раствор для инъекций, метамизол натрия, бьющийся флакон 500 мг / мл 2 мл</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114</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33661122</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Парацетамол 120/5</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Суспензия для приема внутрь, сироп Парацетамол 120 мг / 5 мл,</w:t>
            </w:r>
          </w:p>
        </w:tc>
        <w:tc>
          <w:tcPr>
            <w:tcW w:w="1085" w:type="dxa"/>
          </w:tcPr>
          <w:p w:rsidR="002410C8" w:rsidRPr="0055420F" w:rsidRDefault="002410C8" w:rsidP="002410C8">
            <w:pPr>
              <w:ind w:left="-109"/>
              <w:rPr>
                <w:rFonts w:ascii="GHEA Grapalat" w:hAnsi="GHEA Grapalat"/>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115</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33661122</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Парацетамол 500mg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парацетамол 500 мг, нестероидное противовоспалительное средство, небьющаяся, в блистерах</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Ампила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116</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33661128</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Карбамазепин 200mg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Таблетка, карбамазепин 200 мг, противошоковая, небьющаяся,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3600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3600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117</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33661129</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Валпроевая кислота 300mg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Таблетки, покрытые пленочной оболочкой, длительного действия, вальпроевая кислота 300 мг, в блистерах, небьющиеся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6000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118</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33691260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Ламотриджин 50mg</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Таблетки, в блистерах, 50 мг, ламотриджин небьющийся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1200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1200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119</w:t>
            </w:r>
          </w:p>
        </w:tc>
        <w:tc>
          <w:tcPr>
            <w:tcW w:w="1169"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33691600</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Леветирацетам 500мг</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2410C8" w:rsidP="002410C8">
            <w:pPr>
              <w:ind w:left="-109"/>
              <w:rPr>
                <w:rFonts w:ascii="GHEA Grapalat" w:hAnsi="GHEA Grapalat"/>
                <w:sz w:val="16"/>
                <w:szCs w:val="16"/>
              </w:rPr>
            </w:pPr>
            <w:r w:rsidRPr="0055420F">
              <w:rPr>
                <w:rFonts w:ascii="GHEA Grapalat" w:hAnsi="GHEA Grapalat"/>
                <w:sz w:val="16"/>
                <w:szCs w:val="16"/>
              </w:rPr>
              <w:t>Таблетки,</w:t>
            </w:r>
            <w:r>
              <w:rPr>
                <w:rFonts w:ascii="GHEA Grapalat" w:hAnsi="GHEA Grapalat"/>
                <w:sz w:val="16"/>
                <w:szCs w:val="16"/>
              </w:rPr>
              <w:t xml:space="preserve"> в блистерах, 500 мг, леветирацетам</w:t>
            </w:r>
            <w:r w:rsidRPr="0055420F">
              <w:rPr>
                <w:rFonts w:ascii="GHEA Grapalat" w:hAnsi="GHEA Grapalat"/>
                <w:sz w:val="16"/>
                <w:szCs w:val="16"/>
              </w:rPr>
              <w:t xml:space="preserve"> небьющийся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1200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1200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2410C8" w:rsidRPr="0055420F" w:rsidTr="00603458">
        <w:trPr>
          <w:gridAfter w:val="1"/>
          <w:wAfter w:w="28" w:type="dxa"/>
          <w:jc w:val="center"/>
        </w:trPr>
        <w:tc>
          <w:tcPr>
            <w:tcW w:w="876"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120</w:t>
            </w:r>
          </w:p>
        </w:tc>
        <w:tc>
          <w:tcPr>
            <w:tcW w:w="1169" w:type="dxa"/>
            <w:vAlign w:val="center"/>
          </w:tcPr>
          <w:p w:rsidR="002410C8" w:rsidRPr="0055420F" w:rsidRDefault="002410C8" w:rsidP="002410C8">
            <w:pPr>
              <w:rPr>
                <w:rFonts w:ascii="GHEA Grapalat" w:hAnsi="GHEA Grapalat"/>
                <w:sz w:val="16"/>
                <w:szCs w:val="16"/>
              </w:rPr>
            </w:pPr>
            <w:r w:rsidRPr="0055420F">
              <w:rPr>
                <w:rFonts w:ascii="GHEA Grapalat" w:hAnsi="GHEA Grapalat"/>
                <w:sz w:val="16"/>
                <w:szCs w:val="16"/>
              </w:rPr>
              <w:t>33661133</w:t>
            </w:r>
          </w:p>
        </w:tc>
        <w:tc>
          <w:tcPr>
            <w:tcW w:w="2234" w:type="dxa"/>
          </w:tcPr>
          <w:p w:rsidR="002410C8" w:rsidRPr="0055420F" w:rsidRDefault="002410C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Леводопа+карбидопа 25/250мг</w:t>
            </w:r>
          </w:p>
        </w:tc>
        <w:tc>
          <w:tcPr>
            <w:tcW w:w="1216" w:type="dxa"/>
            <w:vAlign w:val="center"/>
          </w:tcPr>
          <w:p w:rsidR="002410C8" w:rsidRPr="0055420F" w:rsidRDefault="002410C8" w:rsidP="002410C8">
            <w:pPr>
              <w:ind w:left="-109"/>
              <w:rPr>
                <w:rFonts w:ascii="GHEA Grapalat" w:hAnsi="GHEA Grapalat"/>
                <w:color w:val="000000"/>
                <w:sz w:val="16"/>
                <w:szCs w:val="16"/>
              </w:rPr>
            </w:pPr>
          </w:p>
        </w:tc>
        <w:tc>
          <w:tcPr>
            <w:tcW w:w="2316" w:type="dxa"/>
          </w:tcPr>
          <w:p w:rsidR="002410C8" w:rsidRPr="0055420F" w:rsidRDefault="00603458" w:rsidP="00603458">
            <w:pPr>
              <w:ind w:left="-109"/>
              <w:rPr>
                <w:rFonts w:ascii="GHEA Grapalat" w:hAnsi="GHEA Grapalat"/>
                <w:sz w:val="16"/>
                <w:szCs w:val="16"/>
              </w:rPr>
            </w:pPr>
            <w:r w:rsidRPr="0055420F">
              <w:rPr>
                <w:rFonts w:ascii="GHEA Grapalat" w:hAnsi="GHEA Grapalat"/>
                <w:sz w:val="16"/>
                <w:szCs w:val="16"/>
              </w:rPr>
              <w:t>Таблетки,</w:t>
            </w:r>
            <w:r>
              <w:rPr>
                <w:rFonts w:ascii="GHEA Grapalat" w:hAnsi="GHEA Grapalat"/>
                <w:sz w:val="16"/>
                <w:szCs w:val="16"/>
              </w:rPr>
              <w:t xml:space="preserve"> в блистерах, 25+250 мг, </w:t>
            </w:r>
            <w:r w:rsidRPr="0055420F">
              <w:rPr>
                <w:rFonts w:ascii="GHEA Grapalat" w:hAnsi="GHEA Grapalat"/>
                <w:sz w:val="16"/>
                <w:szCs w:val="16"/>
              </w:rPr>
              <w:t>небьющийся</w:t>
            </w:r>
          </w:p>
        </w:tc>
        <w:tc>
          <w:tcPr>
            <w:tcW w:w="1085" w:type="dxa"/>
            <w:vAlign w:val="center"/>
          </w:tcPr>
          <w:p w:rsidR="002410C8" w:rsidRPr="0055420F" w:rsidRDefault="002410C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2410C8" w:rsidRPr="0055420F" w:rsidRDefault="002410C8" w:rsidP="002410C8">
            <w:pPr>
              <w:ind w:left="-109"/>
              <w:jc w:val="center"/>
              <w:rPr>
                <w:rFonts w:ascii="GHEA Grapalat" w:hAnsi="GHEA Grapalat"/>
                <w:sz w:val="16"/>
                <w:szCs w:val="16"/>
              </w:rPr>
            </w:pPr>
          </w:p>
        </w:tc>
        <w:tc>
          <w:tcPr>
            <w:tcW w:w="851" w:type="dxa"/>
          </w:tcPr>
          <w:p w:rsidR="002410C8" w:rsidRPr="0055420F" w:rsidRDefault="002410C8" w:rsidP="002410C8">
            <w:pPr>
              <w:ind w:left="-109"/>
              <w:jc w:val="center"/>
              <w:rPr>
                <w:rFonts w:ascii="GHEA Grapalat" w:hAnsi="GHEA Grapalat"/>
                <w:sz w:val="16"/>
                <w:szCs w:val="16"/>
              </w:rPr>
            </w:pPr>
          </w:p>
        </w:tc>
        <w:tc>
          <w:tcPr>
            <w:tcW w:w="992" w:type="dxa"/>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2700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2410C8" w:rsidRPr="0055420F" w:rsidRDefault="002410C8" w:rsidP="002410C8">
            <w:pPr>
              <w:rPr>
                <w:rFonts w:ascii="GHEA Grapalat" w:hAnsi="GHEA Grapalat"/>
                <w:sz w:val="16"/>
                <w:szCs w:val="16"/>
              </w:rPr>
            </w:pPr>
            <w:r w:rsidRPr="0055420F">
              <w:rPr>
                <w:rFonts w:ascii="GHEA Grapalat" w:hAnsi="GHEA Grapalat"/>
                <w:sz w:val="16"/>
                <w:szCs w:val="16"/>
              </w:rPr>
              <w:t>2700</w:t>
            </w:r>
          </w:p>
        </w:tc>
        <w:tc>
          <w:tcPr>
            <w:tcW w:w="1134" w:type="dxa"/>
            <w:gridSpan w:val="2"/>
          </w:tcPr>
          <w:p w:rsidR="002410C8" w:rsidRPr="0055420F" w:rsidRDefault="002410C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121</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33661152</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Тетрациклин   1% мазь</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603458">
            <w:pPr>
              <w:ind w:left="32"/>
              <w:rPr>
                <w:rFonts w:ascii="GHEA Grapalat" w:hAnsi="GHEA Grapalat"/>
                <w:sz w:val="16"/>
                <w:szCs w:val="16"/>
              </w:rPr>
            </w:pPr>
            <w:r w:rsidRPr="0055420F">
              <w:rPr>
                <w:rFonts w:ascii="GHEA Grapalat" w:hAnsi="GHEA Grapalat"/>
                <w:sz w:val="16"/>
                <w:szCs w:val="16"/>
              </w:rPr>
              <w:t>Глазная мазь, тетрациклин 10 мг / г, антибиотик для местного применения</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lastRenderedPageBreak/>
              <w:t>122</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33661153</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Pr>
                <w:rFonts w:ascii="GHEA Grapalat" w:hAnsi="GHEA Grapalat"/>
                <w:sz w:val="16"/>
                <w:szCs w:val="16"/>
              </w:rPr>
              <w:t>Дексаметазон</w:t>
            </w:r>
            <w:r w:rsidRPr="0055420F">
              <w:rPr>
                <w:rFonts w:ascii="GHEA Grapalat" w:hAnsi="GHEA Grapalat"/>
                <w:sz w:val="16"/>
                <w:szCs w:val="16"/>
              </w:rPr>
              <w:t xml:space="preserve"> 0,1%</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глазные капли, 0,1% 10 мл, дексаметазон, стероид</w:t>
            </w:r>
          </w:p>
        </w:tc>
        <w:tc>
          <w:tcPr>
            <w:tcW w:w="1085" w:type="dxa"/>
            <w:vAlign w:val="center"/>
          </w:tcPr>
          <w:p w:rsidR="00603458" w:rsidRPr="0055420F" w:rsidRDefault="00603458" w:rsidP="002410C8">
            <w:pPr>
              <w:ind w:left="-109"/>
              <w:jc w:val="center"/>
              <w:rPr>
                <w:rFonts w:ascii="GHEA Grapalat" w:hAnsi="GHEA Grapalat" w:cs="Arial"/>
                <w:sz w:val="16"/>
                <w:szCs w:val="16"/>
                <w:lang w:val="hy-AM"/>
              </w:rPr>
            </w:pPr>
            <w:r w:rsidRPr="0055420F">
              <w:rPr>
                <w:rFonts w:ascii="GHEA Grapalat" w:hAnsi="GHEA Grapalat" w:cs="Arial"/>
                <w:sz w:val="16"/>
                <w:szCs w:val="16"/>
                <w:lang w:val="hy-AM"/>
              </w:rPr>
              <w:t>Таблетка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123</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33661156</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Тимолол глазные капли 5mg/ml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Глазные капли, тимолол 5 мг / мл, антиглаукомные 5 мл</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Таблетки</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124</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33651134</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Ципрофлоксацин   0.3%</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глазные / ушные капли 3 мг / мл, пластиковый флакон-капельница 5 мл</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Тюбик</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125</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33671118</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Ципрофлоксацин+дексаметазон 3+1мг/мл</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Капли глазные, 10мл пластиковый флакон</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126</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33671113</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Сальбутамол аэрозоль 100mkg/ml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Спрей для дыхания, сальбутамол 100 мкг / мл d-доза, противоастматический,</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127</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33671113</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Сальбутамол 4mg</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Таблетка, сальбутамол 4 мг,</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128</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33671114</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Аминофилин 0,15g</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Таблетка, бронходилататор эуфиллин 150 мг, в блистерах, небьющаяся</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1500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1500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129</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33671114</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Аминофилин 24mg/ml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Раствор для инъекций, аминофиллин, бронхолитическое средство, в ампулах, хрупких по 5 мл</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Аэрозоль</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130</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33642250</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Монтелукаст 10мг</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Таблетки небьющиеся</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300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300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131</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33671136</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Средство против кашля и простуды 3ml/mg</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раствор для внутреннего применения, амброксол, 3 мг / мл, 100 мл</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132</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33671136</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Средство против кашля и простуды 30mg</w:t>
            </w:r>
          </w:p>
        </w:tc>
        <w:tc>
          <w:tcPr>
            <w:tcW w:w="1216" w:type="dxa"/>
            <w:vAlign w:val="center"/>
          </w:tcPr>
          <w:p w:rsidR="00603458" w:rsidRPr="0055420F" w:rsidRDefault="00603458" w:rsidP="002410C8">
            <w:pPr>
              <w:ind w:left="-109"/>
              <w:rPr>
                <w:rFonts w:ascii="GHEA Grapalat" w:hAnsi="GHEA Grapalat"/>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таблетки, амброксол 30 мг, блистер небьющийся</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420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420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133</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33671116</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Ксилометазолин 1mg/ml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капли в нос 1 мг / мл, пластиковый флакон 10 мл, небьющийся,</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Таблетки</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134</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33671130</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Ксилометазолин 0.5mg/ml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Капли назальные 0,5 мг / мл, флакон-капельница 10 мл</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lastRenderedPageBreak/>
              <w:t>135</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33671130</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Дифенгидрамин 2ml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Раствор для инъекций, Димедрол 1% / 1 мл</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60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60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136</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33631491</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Дифенгидрамин 50mg</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таблетки димедрол 50 мг, в блистерах (10), небьющиеся</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137</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33671131</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Цетиризин 10мг</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Таблетки в блистерах небьющиеся</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Флакон</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90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138</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33691121</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Лоратадин 10mg</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таблетки, лоратадин, 10 мг, покрытые пленочной оболочкой, в блистерах,</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139</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33691134</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Албендазол 400mg</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Таблетки, Альбендазол 400 мг, глистогонное средство</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140</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33691136</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Хлорид натрия 10ml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раствор для инъекций 9 мг / мл, ампулы по 10 мл,</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Таблетки</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141</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33691136</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Хлорид натрия 5ml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раствор для инъекций 9 мг / мл, ампулы по 5 мл,</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60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60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142</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33691136</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Хлорид натрия 100ml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Раствор для инъекций, 9 мг / мл, 100 мл, полиэтиленовый пакет,</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143</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33691136</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Хлорид натрия 250ml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Раствор для инъекций, 9 мг / мл, 250 мл, полиэтиленовый пакет</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20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144</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33691136</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Хлорид натрия 500ml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Раствор для инъекций, 9 мг / мл, полиэтиленовый пакет 500 мл,</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145</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33691138</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Глюкоза 5% 250ml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Раствор для инъекций, глюкоза 5% 250 мл, контейнер полимерный</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Контейнер полимерный</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146</w:t>
            </w:r>
          </w:p>
        </w:tc>
        <w:tc>
          <w:tcPr>
            <w:tcW w:w="1169" w:type="dxa"/>
            <w:vAlign w:val="center"/>
          </w:tcPr>
          <w:p w:rsidR="00603458" w:rsidRPr="0055420F" w:rsidRDefault="00603458" w:rsidP="002410C8">
            <w:pPr>
              <w:rPr>
                <w:rFonts w:ascii="GHEA Grapalat" w:hAnsi="GHEA Grapalat"/>
                <w:sz w:val="16"/>
                <w:szCs w:val="16"/>
              </w:rPr>
            </w:pPr>
            <w:r w:rsidRPr="0055420F">
              <w:rPr>
                <w:rFonts w:ascii="GHEA Grapalat" w:hAnsi="GHEA Grapalat"/>
                <w:sz w:val="16"/>
                <w:szCs w:val="16"/>
              </w:rPr>
              <w:t>33691145</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Сульфат магния 250mg/ml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раствор для инъекций 250 мг / мл, ампулы по 5 мл бьющиеся</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Контейнер полимерный</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147</w:t>
            </w:r>
          </w:p>
        </w:tc>
        <w:tc>
          <w:tcPr>
            <w:tcW w:w="1169"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33691140</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Ацетислцистеин 100mg</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Таблетки растворимые 100 мг, муколитические, в пластиковом контейнере (20), небьющиеся</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Контейнер полимерный</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lastRenderedPageBreak/>
              <w:t>148</w:t>
            </w:r>
          </w:p>
        </w:tc>
        <w:tc>
          <w:tcPr>
            <w:tcW w:w="1169"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33691140</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Ацетислцистеин сироп</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sidRPr="0055420F">
              <w:rPr>
                <w:rFonts w:ascii="GHEA Grapalat" w:hAnsi="GHEA Grapalat"/>
                <w:sz w:val="16"/>
                <w:szCs w:val="16"/>
              </w:rPr>
              <w:t xml:space="preserve">муколитические, </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Контейнер полимерный</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149</w:t>
            </w:r>
          </w:p>
        </w:tc>
        <w:tc>
          <w:tcPr>
            <w:tcW w:w="1169"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33621540</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Папаверин 20mg/ml 2ml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Pr>
                <w:rFonts w:ascii="GHEA Grapalat" w:hAnsi="GHEA Grapalat"/>
                <w:sz w:val="16"/>
                <w:szCs w:val="16"/>
              </w:rPr>
              <w:t>Спазмолитическое, гиперттензивное, ампулы</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Ампула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150</w:t>
            </w:r>
          </w:p>
        </w:tc>
        <w:tc>
          <w:tcPr>
            <w:tcW w:w="1169"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33621440</w:t>
            </w:r>
          </w:p>
        </w:tc>
        <w:tc>
          <w:tcPr>
            <w:tcW w:w="2234" w:type="dxa"/>
          </w:tcPr>
          <w:p w:rsidR="00603458" w:rsidRPr="0055420F" w:rsidRDefault="00603458" w:rsidP="002410C8">
            <w:pPr>
              <w:pStyle w:val="23"/>
              <w:widowControl w:val="0"/>
              <w:spacing w:after="120" w:line="240" w:lineRule="auto"/>
              <w:ind w:left="86" w:firstLine="0"/>
              <w:jc w:val="left"/>
              <w:rPr>
                <w:rFonts w:ascii="GHEA Grapalat" w:hAnsi="GHEA Grapalat"/>
                <w:sz w:val="16"/>
                <w:szCs w:val="16"/>
              </w:rPr>
            </w:pPr>
            <w:r w:rsidRPr="0055420F">
              <w:rPr>
                <w:rFonts w:ascii="GHEA Grapalat" w:hAnsi="GHEA Grapalat"/>
                <w:sz w:val="16"/>
                <w:szCs w:val="16"/>
              </w:rPr>
              <w:t>Бендазол 10mg/ml 1ml</w:t>
            </w:r>
          </w:p>
        </w:tc>
        <w:tc>
          <w:tcPr>
            <w:tcW w:w="1216" w:type="dxa"/>
            <w:vAlign w:val="center"/>
          </w:tcPr>
          <w:p w:rsidR="00603458" w:rsidRPr="0055420F" w:rsidRDefault="00603458" w:rsidP="002410C8">
            <w:pPr>
              <w:ind w:left="-109"/>
              <w:rPr>
                <w:rFonts w:ascii="GHEA Grapalat" w:hAnsi="GHEA Grapalat"/>
                <w:color w:val="000000"/>
                <w:sz w:val="16"/>
                <w:szCs w:val="16"/>
              </w:rPr>
            </w:pPr>
          </w:p>
        </w:tc>
        <w:tc>
          <w:tcPr>
            <w:tcW w:w="2316" w:type="dxa"/>
          </w:tcPr>
          <w:p w:rsidR="00603458" w:rsidRPr="0055420F" w:rsidRDefault="00603458" w:rsidP="002410C8">
            <w:pPr>
              <w:ind w:left="-109"/>
              <w:rPr>
                <w:rFonts w:ascii="GHEA Grapalat" w:hAnsi="GHEA Grapalat"/>
                <w:sz w:val="16"/>
                <w:szCs w:val="16"/>
              </w:rPr>
            </w:pPr>
            <w:r>
              <w:rPr>
                <w:rFonts w:ascii="GHEA Grapalat" w:hAnsi="GHEA Grapalat"/>
                <w:sz w:val="16"/>
                <w:szCs w:val="16"/>
              </w:rPr>
              <w:t>Спазмолитическое, сосудорасширяющее, ампулы</w:t>
            </w:r>
          </w:p>
        </w:tc>
        <w:tc>
          <w:tcPr>
            <w:tcW w:w="1085" w:type="dxa"/>
            <w:vAlign w:val="center"/>
          </w:tcPr>
          <w:p w:rsidR="00603458" w:rsidRPr="0055420F" w:rsidRDefault="00603458" w:rsidP="002410C8">
            <w:pPr>
              <w:ind w:left="-109"/>
              <w:jc w:val="center"/>
              <w:rPr>
                <w:rFonts w:ascii="GHEA Grapalat" w:hAnsi="GHEA Grapalat" w:cs="Arial"/>
                <w:sz w:val="16"/>
                <w:szCs w:val="16"/>
              </w:rPr>
            </w:pPr>
            <w:r w:rsidRPr="0055420F">
              <w:rPr>
                <w:rFonts w:ascii="GHEA Grapalat" w:hAnsi="GHEA Grapalat" w:cs="Arial"/>
                <w:sz w:val="16"/>
                <w:szCs w:val="16"/>
              </w:rPr>
              <w:t>Таблетка</w:t>
            </w:r>
          </w:p>
        </w:tc>
        <w:tc>
          <w:tcPr>
            <w:tcW w:w="899" w:type="dxa"/>
          </w:tcPr>
          <w:p w:rsidR="00603458" w:rsidRPr="0055420F" w:rsidRDefault="00603458" w:rsidP="002410C8">
            <w:pPr>
              <w:ind w:left="-109"/>
              <w:jc w:val="center"/>
              <w:rPr>
                <w:rFonts w:ascii="GHEA Grapalat" w:hAnsi="GHEA Grapalat"/>
                <w:sz w:val="16"/>
                <w:szCs w:val="16"/>
              </w:rPr>
            </w:pPr>
          </w:p>
        </w:tc>
        <w:tc>
          <w:tcPr>
            <w:tcW w:w="851" w:type="dxa"/>
          </w:tcPr>
          <w:p w:rsidR="00603458" w:rsidRPr="0055420F" w:rsidRDefault="00603458" w:rsidP="002410C8">
            <w:pPr>
              <w:ind w:left="-109"/>
              <w:jc w:val="center"/>
              <w:rPr>
                <w:rFonts w:ascii="GHEA Grapalat" w:hAnsi="GHEA Grapalat"/>
                <w:sz w:val="16"/>
                <w:szCs w:val="16"/>
              </w:rPr>
            </w:pPr>
          </w:p>
        </w:tc>
        <w:tc>
          <w:tcPr>
            <w:tcW w:w="992" w:type="dxa"/>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vAlign w:val="bottom"/>
          </w:tcPr>
          <w:p w:rsidR="00603458" w:rsidRPr="0055420F" w:rsidRDefault="00603458" w:rsidP="002410C8">
            <w:pPr>
              <w:rPr>
                <w:rFonts w:ascii="GHEA Grapalat" w:hAnsi="GHEA Grapalat"/>
                <w:sz w:val="16"/>
                <w:szCs w:val="16"/>
              </w:rPr>
            </w:pPr>
            <w:r w:rsidRPr="0055420F">
              <w:rPr>
                <w:rFonts w:ascii="GHEA Grapalat" w:hAnsi="GHEA Grapalat"/>
                <w:sz w:val="16"/>
                <w:szCs w:val="16"/>
              </w:rPr>
              <w:t>50</w:t>
            </w:r>
          </w:p>
        </w:tc>
        <w:tc>
          <w:tcPr>
            <w:tcW w:w="1134" w:type="dxa"/>
            <w:gridSpan w:val="2"/>
          </w:tcPr>
          <w:p w:rsidR="00603458" w:rsidRPr="0055420F" w:rsidRDefault="00603458" w:rsidP="002410C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603458">
            <w:pPr>
              <w:rPr>
                <w:rFonts w:ascii="GHEA Grapalat" w:hAnsi="GHEA Grapalat"/>
                <w:sz w:val="16"/>
                <w:szCs w:val="16"/>
              </w:rPr>
            </w:pPr>
            <w:r w:rsidRPr="0055420F">
              <w:rPr>
                <w:rFonts w:ascii="GHEA Grapalat" w:hAnsi="GHEA Grapalat"/>
                <w:sz w:val="16"/>
                <w:szCs w:val="16"/>
              </w:rPr>
              <w:t>151</w:t>
            </w:r>
          </w:p>
        </w:tc>
        <w:tc>
          <w:tcPr>
            <w:tcW w:w="1169" w:type="dxa"/>
            <w:vAlign w:val="center"/>
          </w:tcPr>
          <w:p w:rsidR="00603458" w:rsidRPr="0055420F" w:rsidRDefault="00603458" w:rsidP="00603458">
            <w:pPr>
              <w:rPr>
                <w:rFonts w:ascii="GHEA Grapalat" w:hAnsi="GHEA Grapalat"/>
                <w:sz w:val="16"/>
                <w:szCs w:val="16"/>
              </w:rPr>
            </w:pPr>
            <w:r w:rsidRPr="0055420F">
              <w:rPr>
                <w:rFonts w:ascii="GHEA Grapalat" w:hAnsi="GHEA Grapalat"/>
                <w:sz w:val="16"/>
                <w:szCs w:val="16"/>
              </w:rPr>
              <w:t>33621642</w:t>
            </w:r>
          </w:p>
        </w:tc>
        <w:tc>
          <w:tcPr>
            <w:tcW w:w="2234" w:type="dxa"/>
            <w:vAlign w:val="center"/>
          </w:tcPr>
          <w:p w:rsidR="00603458" w:rsidRPr="0055420F" w:rsidRDefault="00603458" w:rsidP="00603458">
            <w:pPr>
              <w:pStyle w:val="23"/>
              <w:spacing w:line="240" w:lineRule="auto"/>
              <w:ind w:left="86" w:firstLine="0"/>
              <w:jc w:val="left"/>
              <w:rPr>
                <w:rFonts w:ascii="GHEA Grapalat" w:hAnsi="GHEA Grapalat"/>
                <w:bCs/>
                <w:iCs/>
                <w:sz w:val="16"/>
                <w:szCs w:val="16"/>
              </w:rPr>
            </w:pPr>
            <w:r w:rsidRPr="0055420F">
              <w:rPr>
                <w:rFonts w:ascii="GHEA Grapalat" w:hAnsi="GHEA Grapalat"/>
                <w:bCs/>
                <w:iCs/>
                <w:sz w:val="16"/>
                <w:szCs w:val="16"/>
              </w:rPr>
              <w:t>антисептики</w:t>
            </w:r>
            <w:r w:rsidRPr="0055420F">
              <w:rPr>
                <w:rFonts w:ascii="GHEA Grapalat" w:hAnsi="GHEA Grapalat"/>
                <w:bCs/>
                <w:iCs/>
                <w:sz w:val="16"/>
                <w:szCs w:val="16"/>
                <w:lang w:val="hy-AM"/>
              </w:rPr>
              <w:t xml:space="preserve"> /</w:t>
            </w:r>
            <w:r w:rsidRPr="0055420F">
              <w:rPr>
                <w:rFonts w:ascii="GHEA Grapalat" w:hAnsi="GHEA Grapalat"/>
                <w:bCs/>
                <w:iCs/>
                <w:sz w:val="16"/>
                <w:szCs w:val="16"/>
              </w:rPr>
              <w:t>таблетки/</w:t>
            </w:r>
          </w:p>
        </w:tc>
        <w:tc>
          <w:tcPr>
            <w:tcW w:w="1216" w:type="dxa"/>
            <w:vAlign w:val="center"/>
          </w:tcPr>
          <w:p w:rsidR="00603458" w:rsidRPr="0055420F" w:rsidRDefault="00603458" w:rsidP="00603458">
            <w:pPr>
              <w:ind w:left="-109"/>
              <w:rPr>
                <w:rFonts w:ascii="GHEA Grapalat" w:hAnsi="GHEA Grapalat"/>
                <w:color w:val="000000"/>
                <w:sz w:val="16"/>
                <w:szCs w:val="16"/>
              </w:rPr>
            </w:pPr>
          </w:p>
        </w:tc>
        <w:tc>
          <w:tcPr>
            <w:tcW w:w="2316" w:type="dxa"/>
          </w:tcPr>
          <w:p w:rsidR="00603458" w:rsidRPr="0055420F" w:rsidRDefault="00603458" w:rsidP="00603458">
            <w:pPr>
              <w:ind w:left="-109"/>
              <w:rPr>
                <w:rFonts w:ascii="GHEA Grapalat" w:hAnsi="GHEA Grapalat"/>
                <w:sz w:val="16"/>
                <w:szCs w:val="16"/>
              </w:rPr>
            </w:pPr>
            <w:r w:rsidRPr="0055420F">
              <w:rPr>
                <w:rFonts w:ascii="GHEA Grapalat" w:hAnsi="GHEA Grapalat"/>
                <w:sz w:val="16"/>
                <w:szCs w:val="16"/>
              </w:rPr>
              <w:t>Антисептик / антисептик / таблетки, растворимые в воде</w:t>
            </w:r>
          </w:p>
        </w:tc>
        <w:tc>
          <w:tcPr>
            <w:tcW w:w="1085" w:type="dxa"/>
            <w:vAlign w:val="center"/>
          </w:tcPr>
          <w:p w:rsidR="00603458" w:rsidRPr="0055420F" w:rsidRDefault="00603458" w:rsidP="00603458">
            <w:pPr>
              <w:ind w:left="-109"/>
              <w:jc w:val="center"/>
              <w:rPr>
                <w:rFonts w:ascii="GHEA Grapalat" w:hAnsi="GHEA Grapalat" w:cs="Arial"/>
                <w:sz w:val="16"/>
                <w:szCs w:val="16"/>
              </w:rPr>
            </w:pPr>
            <w:r w:rsidRPr="0055420F">
              <w:rPr>
                <w:rFonts w:ascii="GHEA Grapalat" w:hAnsi="GHEA Grapalat" w:cs="Arial"/>
                <w:sz w:val="16"/>
                <w:szCs w:val="16"/>
              </w:rPr>
              <w:t>таблетки</w:t>
            </w:r>
          </w:p>
        </w:tc>
        <w:tc>
          <w:tcPr>
            <w:tcW w:w="899" w:type="dxa"/>
          </w:tcPr>
          <w:p w:rsidR="00603458" w:rsidRPr="0055420F" w:rsidRDefault="00603458" w:rsidP="00603458">
            <w:pPr>
              <w:ind w:left="-109"/>
              <w:jc w:val="center"/>
              <w:rPr>
                <w:rFonts w:ascii="GHEA Grapalat" w:hAnsi="GHEA Grapalat"/>
                <w:sz w:val="16"/>
                <w:szCs w:val="16"/>
              </w:rPr>
            </w:pPr>
          </w:p>
        </w:tc>
        <w:tc>
          <w:tcPr>
            <w:tcW w:w="851" w:type="dxa"/>
          </w:tcPr>
          <w:p w:rsidR="00603458" w:rsidRPr="0055420F" w:rsidRDefault="00603458" w:rsidP="00603458">
            <w:pPr>
              <w:ind w:left="-109"/>
              <w:jc w:val="center"/>
              <w:rPr>
                <w:rFonts w:ascii="GHEA Grapalat" w:hAnsi="GHEA Grapalat"/>
                <w:sz w:val="16"/>
                <w:szCs w:val="16"/>
              </w:rPr>
            </w:pPr>
          </w:p>
        </w:tc>
        <w:tc>
          <w:tcPr>
            <w:tcW w:w="992" w:type="dxa"/>
          </w:tcPr>
          <w:p w:rsidR="00603458" w:rsidRPr="0055420F" w:rsidRDefault="00603458" w:rsidP="0060345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60345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tcPr>
          <w:p w:rsidR="00603458" w:rsidRPr="0055420F" w:rsidRDefault="00603458" w:rsidP="0060345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603458">
            <w:pPr>
              <w:rPr>
                <w:rFonts w:ascii="GHEA Grapalat" w:hAnsi="GHEA Grapalat"/>
                <w:sz w:val="16"/>
                <w:szCs w:val="16"/>
              </w:rPr>
            </w:pPr>
            <w:r w:rsidRPr="0055420F">
              <w:rPr>
                <w:rFonts w:ascii="GHEA Grapalat" w:hAnsi="GHEA Grapalat"/>
                <w:sz w:val="16"/>
                <w:szCs w:val="16"/>
              </w:rPr>
              <w:t>15.12.2024г</w:t>
            </w:r>
          </w:p>
        </w:tc>
      </w:tr>
      <w:tr w:rsidR="00603458" w:rsidRPr="0055420F" w:rsidTr="00603458">
        <w:trPr>
          <w:gridAfter w:val="1"/>
          <w:wAfter w:w="28" w:type="dxa"/>
          <w:jc w:val="center"/>
        </w:trPr>
        <w:tc>
          <w:tcPr>
            <w:tcW w:w="876" w:type="dxa"/>
            <w:vAlign w:val="bottom"/>
          </w:tcPr>
          <w:p w:rsidR="00603458" w:rsidRPr="0055420F" w:rsidRDefault="00603458" w:rsidP="00603458">
            <w:pPr>
              <w:rPr>
                <w:rFonts w:ascii="GHEA Grapalat" w:hAnsi="GHEA Grapalat"/>
                <w:sz w:val="16"/>
                <w:szCs w:val="16"/>
              </w:rPr>
            </w:pPr>
            <w:r w:rsidRPr="0055420F">
              <w:rPr>
                <w:rFonts w:ascii="GHEA Grapalat" w:hAnsi="GHEA Grapalat"/>
                <w:sz w:val="16"/>
                <w:szCs w:val="16"/>
              </w:rPr>
              <w:t>152</w:t>
            </w:r>
          </w:p>
        </w:tc>
        <w:tc>
          <w:tcPr>
            <w:tcW w:w="1169" w:type="dxa"/>
            <w:vAlign w:val="center"/>
          </w:tcPr>
          <w:p w:rsidR="00603458" w:rsidRPr="0055420F" w:rsidRDefault="00603458" w:rsidP="00603458">
            <w:pPr>
              <w:rPr>
                <w:rFonts w:ascii="GHEA Grapalat" w:hAnsi="GHEA Grapalat"/>
                <w:sz w:val="16"/>
                <w:szCs w:val="16"/>
              </w:rPr>
            </w:pPr>
            <w:r w:rsidRPr="0055420F">
              <w:rPr>
                <w:rFonts w:ascii="GHEA Grapalat" w:hAnsi="GHEA Grapalat"/>
                <w:sz w:val="16"/>
                <w:szCs w:val="16"/>
              </w:rPr>
              <w:t>33621643</w:t>
            </w:r>
          </w:p>
        </w:tc>
        <w:tc>
          <w:tcPr>
            <w:tcW w:w="2234" w:type="dxa"/>
            <w:vAlign w:val="center"/>
          </w:tcPr>
          <w:p w:rsidR="00603458" w:rsidRPr="0055420F" w:rsidRDefault="00603458" w:rsidP="00603458">
            <w:pPr>
              <w:pStyle w:val="23"/>
              <w:spacing w:line="240" w:lineRule="auto"/>
              <w:ind w:left="86" w:firstLine="0"/>
              <w:jc w:val="left"/>
              <w:rPr>
                <w:rFonts w:ascii="GHEA Grapalat" w:hAnsi="GHEA Grapalat"/>
                <w:bCs/>
                <w:iCs/>
                <w:sz w:val="16"/>
                <w:szCs w:val="16"/>
              </w:rPr>
            </w:pPr>
            <w:r w:rsidRPr="0055420F">
              <w:rPr>
                <w:rFonts w:ascii="GHEA Grapalat" w:hAnsi="GHEA Grapalat"/>
                <w:bCs/>
                <w:iCs/>
                <w:sz w:val="16"/>
                <w:szCs w:val="16"/>
              </w:rPr>
              <w:t>антисептики</w:t>
            </w:r>
            <w:r w:rsidRPr="0055420F">
              <w:rPr>
                <w:rFonts w:ascii="GHEA Grapalat" w:hAnsi="GHEA Grapalat"/>
                <w:bCs/>
                <w:iCs/>
                <w:sz w:val="16"/>
                <w:szCs w:val="16"/>
                <w:lang w:val="hy-AM"/>
              </w:rPr>
              <w:t xml:space="preserve"> /</w:t>
            </w:r>
            <w:r w:rsidRPr="0055420F">
              <w:rPr>
                <w:rFonts w:ascii="GHEA Grapalat" w:hAnsi="GHEA Grapalat"/>
                <w:bCs/>
                <w:iCs/>
                <w:sz w:val="16"/>
                <w:szCs w:val="16"/>
              </w:rPr>
              <w:t>таблетки/</w:t>
            </w:r>
          </w:p>
        </w:tc>
        <w:tc>
          <w:tcPr>
            <w:tcW w:w="1216" w:type="dxa"/>
            <w:vAlign w:val="center"/>
          </w:tcPr>
          <w:p w:rsidR="00603458" w:rsidRPr="0055420F" w:rsidRDefault="00603458" w:rsidP="00603458">
            <w:pPr>
              <w:ind w:left="-109"/>
              <w:rPr>
                <w:rFonts w:ascii="GHEA Grapalat" w:hAnsi="GHEA Grapalat"/>
                <w:color w:val="000000"/>
                <w:sz w:val="16"/>
                <w:szCs w:val="16"/>
              </w:rPr>
            </w:pPr>
          </w:p>
        </w:tc>
        <w:tc>
          <w:tcPr>
            <w:tcW w:w="2316" w:type="dxa"/>
          </w:tcPr>
          <w:p w:rsidR="00603458" w:rsidRPr="0055420F" w:rsidRDefault="00603458" w:rsidP="00603458">
            <w:pPr>
              <w:ind w:left="-109"/>
              <w:rPr>
                <w:rFonts w:ascii="GHEA Grapalat" w:hAnsi="GHEA Grapalat"/>
                <w:sz w:val="16"/>
                <w:szCs w:val="16"/>
              </w:rPr>
            </w:pPr>
            <w:r w:rsidRPr="0055420F">
              <w:rPr>
                <w:rFonts w:ascii="GHEA Grapalat" w:hAnsi="GHEA Grapalat"/>
                <w:sz w:val="16"/>
                <w:szCs w:val="16"/>
              </w:rPr>
              <w:t xml:space="preserve">Антисептик / антисептик / жидкость, </w:t>
            </w:r>
          </w:p>
        </w:tc>
        <w:tc>
          <w:tcPr>
            <w:tcW w:w="1085" w:type="dxa"/>
            <w:vAlign w:val="center"/>
          </w:tcPr>
          <w:p w:rsidR="00603458" w:rsidRPr="0055420F" w:rsidRDefault="00603458" w:rsidP="00603458">
            <w:pPr>
              <w:ind w:left="-109"/>
              <w:jc w:val="center"/>
              <w:rPr>
                <w:rFonts w:ascii="GHEA Grapalat" w:hAnsi="GHEA Grapalat" w:cs="Arial"/>
                <w:sz w:val="16"/>
                <w:szCs w:val="16"/>
              </w:rPr>
            </w:pPr>
            <w:r w:rsidRPr="0055420F">
              <w:rPr>
                <w:rFonts w:ascii="GHEA Grapalat" w:hAnsi="GHEA Grapalat" w:cs="Arial"/>
                <w:sz w:val="16"/>
                <w:szCs w:val="16"/>
              </w:rPr>
              <w:t>литр</w:t>
            </w:r>
          </w:p>
        </w:tc>
        <w:tc>
          <w:tcPr>
            <w:tcW w:w="899" w:type="dxa"/>
          </w:tcPr>
          <w:p w:rsidR="00603458" w:rsidRPr="0055420F" w:rsidRDefault="00603458" w:rsidP="00603458">
            <w:pPr>
              <w:ind w:left="-109"/>
              <w:jc w:val="center"/>
              <w:rPr>
                <w:rFonts w:ascii="GHEA Grapalat" w:hAnsi="GHEA Grapalat"/>
                <w:sz w:val="16"/>
                <w:szCs w:val="16"/>
              </w:rPr>
            </w:pPr>
          </w:p>
        </w:tc>
        <w:tc>
          <w:tcPr>
            <w:tcW w:w="851" w:type="dxa"/>
          </w:tcPr>
          <w:p w:rsidR="00603458" w:rsidRPr="0055420F" w:rsidRDefault="00603458" w:rsidP="00603458">
            <w:pPr>
              <w:ind w:left="-109"/>
              <w:jc w:val="center"/>
              <w:rPr>
                <w:rFonts w:ascii="GHEA Grapalat" w:hAnsi="GHEA Grapalat"/>
                <w:sz w:val="16"/>
                <w:szCs w:val="16"/>
              </w:rPr>
            </w:pPr>
          </w:p>
        </w:tc>
        <w:tc>
          <w:tcPr>
            <w:tcW w:w="992" w:type="dxa"/>
          </w:tcPr>
          <w:p w:rsidR="00603458" w:rsidRPr="0055420F" w:rsidRDefault="00603458" w:rsidP="0060345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603458">
            <w:pPr>
              <w:rPr>
                <w:rFonts w:ascii="GHEA Grapalat" w:hAnsi="GHEA Grapalat"/>
                <w:sz w:val="16"/>
                <w:szCs w:val="16"/>
              </w:rPr>
            </w:pPr>
            <w:r w:rsidRPr="0055420F">
              <w:rPr>
                <w:rFonts w:ascii="GHEA Grapalat" w:hAnsi="GHEA Grapalat"/>
                <w:sz w:val="16"/>
                <w:szCs w:val="16"/>
              </w:rPr>
              <w:t>РА Ширак, с.Паник 1, д52</w:t>
            </w:r>
          </w:p>
        </w:tc>
        <w:tc>
          <w:tcPr>
            <w:tcW w:w="1134" w:type="dxa"/>
            <w:gridSpan w:val="2"/>
          </w:tcPr>
          <w:p w:rsidR="00603458" w:rsidRPr="0055420F" w:rsidRDefault="00603458" w:rsidP="00603458">
            <w:pPr>
              <w:rPr>
                <w:rFonts w:ascii="GHEA Grapalat" w:hAnsi="GHEA Grapalat"/>
                <w:sz w:val="16"/>
                <w:szCs w:val="16"/>
              </w:rPr>
            </w:pPr>
            <w:r w:rsidRPr="0055420F">
              <w:rPr>
                <w:rFonts w:ascii="GHEA Grapalat" w:hAnsi="GHEA Grapalat"/>
                <w:sz w:val="16"/>
                <w:szCs w:val="16"/>
              </w:rPr>
              <w:t>10</w:t>
            </w:r>
          </w:p>
        </w:tc>
        <w:tc>
          <w:tcPr>
            <w:tcW w:w="1134" w:type="dxa"/>
            <w:gridSpan w:val="2"/>
          </w:tcPr>
          <w:p w:rsidR="00603458" w:rsidRPr="0055420F" w:rsidRDefault="00603458" w:rsidP="00603458">
            <w:pPr>
              <w:rPr>
                <w:rFonts w:ascii="GHEA Grapalat" w:hAnsi="GHEA Grapalat"/>
                <w:sz w:val="16"/>
                <w:szCs w:val="16"/>
              </w:rPr>
            </w:pPr>
            <w:r w:rsidRPr="0055420F">
              <w:rPr>
                <w:rFonts w:ascii="GHEA Grapalat" w:hAnsi="GHEA Grapalat"/>
                <w:sz w:val="16"/>
                <w:szCs w:val="16"/>
              </w:rPr>
              <w:t>15.12.2024г</w:t>
            </w:r>
          </w:p>
        </w:tc>
      </w:tr>
    </w:tbl>
    <w:p w:rsidR="00F954E8" w:rsidRPr="00303414" w:rsidRDefault="00F954E8" w:rsidP="00B46D58">
      <w:pPr>
        <w:widowControl w:val="0"/>
        <w:jc w:val="both"/>
        <w:rPr>
          <w:rFonts w:ascii="GHEA Grapalat" w:hAnsi="GHEA Grapalat"/>
          <w:b/>
        </w:rPr>
      </w:pPr>
    </w:p>
    <w:p w:rsidR="00303414" w:rsidRPr="00B138F3" w:rsidRDefault="00303414"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2131"/>
        <w:gridCol w:w="1319"/>
        <w:gridCol w:w="996"/>
        <w:gridCol w:w="999"/>
        <w:gridCol w:w="714"/>
        <w:gridCol w:w="855"/>
        <w:gridCol w:w="606"/>
        <w:gridCol w:w="612"/>
        <w:gridCol w:w="714"/>
        <w:gridCol w:w="847"/>
        <w:gridCol w:w="868"/>
        <w:gridCol w:w="858"/>
        <w:gridCol w:w="996"/>
        <w:gridCol w:w="858"/>
        <w:gridCol w:w="814"/>
      </w:tblGrid>
      <w:tr w:rsidR="00B138F3" w:rsidRPr="00B138F3" w:rsidTr="00303414">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03414">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9"/>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03414" w:rsidRPr="00B138F3" w:rsidTr="00FF3203">
        <w:trPr>
          <w:trHeight w:val="404"/>
          <w:jc w:val="center"/>
        </w:trPr>
        <w:tc>
          <w:tcPr>
            <w:tcW w:w="1724" w:type="dxa"/>
          </w:tcPr>
          <w:p w:rsidR="00303414" w:rsidRPr="00B138F3" w:rsidRDefault="00303414" w:rsidP="00303414">
            <w:pPr>
              <w:widowControl w:val="0"/>
              <w:jc w:val="center"/>
              <w:rPr>
                <w:rFonts w:ascii="GHEA Grapalat" w:hAnsi="GHEA Grapalat"/>
                <w:sz w:val="16"/>
                <w:szCs w:val="16"/>
              </w:rPr>
            </w:pPr>
          </w:p>
        </w:tc>
        <w:tc>
          <w:tcPr>
            <w:tcW w:w="2155" w:type="dxa"/>
          </w:tcPr>
          <w:p w:rsidR="00303414" w:rsidRPr="00B138F3" w:rsidRDefault="00303414" w:rsidP="00303414">
            <w:pPr>
              <w:widowControl w:val="0"/>
              <w:jc w:val="center"/>
              <w:rPr>
                <w:rFonts w:ascii="GHEA Grapalat" w:hAnsi="GHEA Grapalat"/>
                <w:sz w:val="16"/>
                <w:szCs w:val="16"/>
              </w:rPr>
            </w:pPr>
          </w:p>
        </w:tc>
        <w:tc>
          <w:tcPr>
            <w:tcW w:w="1293" w:type="dxa"/>
          </w:tcPr>
          <w:p w:rsidR="00303414" w:rsidRPr="00B138F3" w:rsidRDefault="00303414" w:rsidP="00303414">
            <w:pPr>
              <w:widowControl w:val="0"/>
              <w:jc w:val="center"/>
              <w:rPr>
                <w:rFonts w:ascii="GHEA Grapalat" w:hAnsi="GHEA Grapalat"/>
                <w:sz w:val="16"/>
                <w:szCs w:val="16"/>
              </w:rPr>
            </w:pPr>
            <w:r>
              <w:rPr>
                <w:rFonts w:ascii="GHEA Grapalat" w:hAnsi="GHEA Grapalat"/>
                <w:sz w:val="16"/>
                <w:szCs w:val="16"/>
              </w:rPr>
              <w:t>Лекарственные средства</w:t>
            </w:r>
          </w:p>
        </w:tc>
        <w:tc>
          <w:tcPr>
            <w:tcW w:w="1007" w:type="dxa"/>
          </w:tcPr>
          <w:p w:rsidR="00303414" w:rsidRPr="00BA5B3D" w:rsidRDefault="00303414" w:rsidP="00303414">
            <w:pPr>
              <w:rPr>
                <w:rFonts w:ascii="GHEA Grapalat" w:hAnsi="GHEA Grapalat"/>
                <w:sz w:val="18"/>
                <w:szCs w:val="18"/>
              </w:rPr>
            </w:pPr>
            <w:r>
              <w:rPr>
                <w:rFonts w:ascii="GHEA Grapalat" w:hAnsi="GHEA Grapalat"/>
                <w:sz w:val="18"/>
                <w:szCs w:val="18"/>
              </w:rPr>
              <w:t>8,4</w:t>
            </w:r>
            <w:r>
              <w:rPr>
                <w:rFonts w:ascii="GHEA Grapalat" w:hAnsi="GHEA Grapalat"/>
                <w:sz w:val="18"/>
                <w:szCs w:val="18"/>
                <w:lang w:val="hy-AM"/>
              </w:rPr>
              <w:t>%</w:t>
            </w:r>
          </w:p>
        </w:tc>
        <w:tc>
          <w:tcPr>
            <w:tcW w:w="1006" w:type="dxa"/>
          </w:tcPr>
          <w:p w:rsidR="00303414" w:rsidRDefault="00303414" w:rsidP="00303414">
            <w:r w:rsidRPr="00D20344">
              <w:rPr>
                <w:rFonts w:ascii="GHEA Grapalat" w:hAnsi="GHEA Grapalat"/>
                <w:sz w:val="18"/>
                <w:szCs w:val="18"/>
              </w:rPr>
              <w:t>8,</w:t>
            </w:r>
            <w:r>
              <w:rPr>
                <w:rFonts w:ascii="GHEA Grapalat" w:hAnsi="GHEA Grapalat"/>
                <w:sz w:val="18"/>
                <w:szCs w:val="18"/>
              </w:rPr>
              <w:t>4</w:t>
            </w:r>
            <w:r w:rsidRPr="00D20344">
              <w:rPr>
                <w:rFonts w:ascii="GHEA Grapalat" w:hAnsi="GHEA Grapalat"/>
                <w:sz w:val="18"/>
                <w:szCs w:val="18"/>
                <w:lang w:val="hy-AM"/>
              </w:rPr>
              <w:t>%</w:t>
            </w:r>
          </w:p>
        </w:tc>
        <w:tc>
          <w:tcPr>
            <w:tcW w:w="718" w:type="dxa"/>
          </w:tcPr>
          <w:p w:rsidR="00303414" w:rsidRDefault="00303414" w:rsidP="00303414">
            <w:r w:rsidRPr="00D20344">
              <w:rPr>
                <w:rFonts w:ascii="GHEA Grapalat" w:hAnsi="GHEA Grapalat"/>
                <w:sz w:val="18"/>
                <w:szCs w:val="18"/>
              </w:rPr>
              <w:t>8,</w:t>
            </w:r>
            <w:r>
              <w:rPr>
                <w:rFonts w:ascii="GHEA Grapalat" w:hAnsi="GHEA Grapalat"/>
                <w:sz w:val="18"/>
                <w:szCs w:val="18"/>
              </w:rPr>
              <w:t>4</w:t>
            </w:r>
            <w:r w:rsidRPr="00D20344">
              <w:rPr>
                <w:rFonts w:ascii="GHEA Grapalat" w:hAnsi="GHEA Grapalat"/>
                <w:sz w:val="18"/>
                <w:szCs w:val="18"/>
                <w:lang w:val="hy-AM"/>
              </w:rPr>
              <w:t>%</w:t>
            </w:r>
          </w:p>
        </w:tc>
        <w:tc>
          <w:tcPr>
            <w:tcW w:w="861" w:type="dxa"/>
          </w:tcPr>
          <w:p w:rsidR="00303414" w:rsidRDefault="00303414" w:rsidP="00303414">
            <w:r w:rsidRPr="00D20344">
              <w:rPr>
                <w:rFonts w:ascii="GHEA Grapalat" w:hAnsi="GHEA Grapalat"/>
                <w:sz w:val="18"/>
                <w:szCs w:val="18"/>
              </w:rPr>
              <w:t>8,</w:t>
            </w:r>
            <w:r>
              <w:rPr>
                <w:rFonts w:ascii="GHEA Grapalat" w:hAnsi="GHEA Grapalat"/>
                <w:sz w:val="18"/>
                <w:szCs w:val="18"/>
              </w:rPr>
              <w:t>4</w:t>
            </w:r>
            <w:r w:rsidRPr="00D20344">
              <w:rPr>
                <w:rFonts w:ascii="GHEA Grapalat" w:hAnsi="GHEA Grapalat"/>
                <w:sz w:val="18"/>
                <w:szCs w:val="18"/>
                <w:lang w:val="hy-AM"/>
              </w:rPr>
              <w:t>%</w:t>
            </w:r>
          </w:p>
        </w:tc>
        <w:tc>
          <w:tcPr>
            <w:tcW w:w="545" w:type="dxa"/>
          </w:tcPr>
          <w:p w:rsidR="00303414" w:rsidRDefault="00303414" w:rsidP="00303414">
            <w:r w:rsidRPr="00D20344">
              <w:rPr>
                <w:rFonts w:ascii="GHEA Grapalat" w:hAnsi="GHEA Grapalat"/>
                <w:sz w:val="18"/>
                <w:szCs w:val="18"/>
              </w:rPr>
              <w:t>8,</w:t>
            </w:r>
            <w:r>
              <w:rPr>
                <w:rFonts w:ascii="GHEA Grapalat" w:hAnsi="GHEA Grapalat"/>
                <w:sz w:val="18"/>
                <w:szCs w:val="18"/>
              </w:rPr>
              <w:t>4</w:t>
            </w:r>
            <w:r w:rsidRPr="00D20344">
              <w:rPr>
                <w:rFonts w:ascii="GHEA Grapalat" w:hAnsi="GHEA Grapalat"/>
                <w:sz w:val="18"/>
                <w:szCs w:val="18"/>
                <w:lang w:val="hy-AM"/>
              </w:rPr>
              <w:t>%</w:t>
            </w:r>
          </w:p>
        </w:tc>
        <w:tc>
          <w:tcPr>
            <w:tcW w:w="606" w:type="dxa"/>
          </w:tcPr>
          <w:p w:rsidR="00303414" w:rsidRDefault="00303414" w:rsidP="00303414">
            <w:r w:rsidRPr="00D20344">
              <w:rPr>
                <w:rFonts w:ascii="GHEA Grapalat" w:hAnsi="GHEA Grapalat"/>
                <w:sz w:val="18"/>
                <w:szCs w:val="18"/>
              </w:rPr>
              <w:t>8,</w:t>
            </w:r>
            <w:r>
              <w:rPr>
                <w:rFonts w:ascii="GHEA Grapalat" w:hAnsi="GHEA Grapalat"/>
                <w:sz w:val="18"/>
                <w:szCs w:val="18"/>
              </w:rPr>
              <w:t>3</w:t>
            </w:r>
            <w:r w:rsidRPr="00D20344">
              <w:rPr>
                <w:rFonts w:ascii="GHEA Grapalat" w:hAnsi="GHEA Grapalat"/>
                <w:sz w:val="18"/>
                <w:szCs w:val="18"/>
                <w:lang w:val="hy-AM"/>
              </w:rPr>
              <w:t>%</w:t>
            </w:r>
          </w:p>
        </w:tc>
        <w:tc>
          <w:tcPr>
            <w:tcW w:w="718" w:type="dxa"/>
          </w:tcPr>
          <w:p w:rsidR="00303414" w:rsidRDefault="00303414" w:rsidP="00303414">
            <w:r w:rsidRPr="00D20344">
              <w:rPr>
                <w:rFonts w:ascii="GHEA Grapalat" w:hAnsi="GHEA Grapalat"/>
                <w:sz w:val="18"/>
                <w:szCs w:val="18"/>
              </w:rPr>
              <w:t>8,</w:t>
            </w:r>
            <w:r>
              <w:rPr>
                <w:rFonts w:ascii="GHEA Grapalat" w:hAnsi="GHEA Grapalat"/>
                <w:sz w:val="18"/>
                <w:szCs w:val="18"/>
              </w:rPr>
              <w:t>3</w:t>
            </w:r>
            <w:r w:rsidRPr="00D20344">
              <w:rPr>
                <w:rFonts w:ascii="GHEA Grapalat" w:hAnsi="GHEA Grapalat"/>
                <w:sz w:val="18"/>
                <w:szCs w:val="18"/>
                <w:lang w:val="hy-AM"/>
              </w:rPr>
              <w:t>%</w:t>
            </w:r>
          </w:p>
        </w:tc>
        <w:tc>
          <w:tcPr>
            <w:tcW w:w="854" w:type="dxa"/>
          </w:tcPr>
          <w:p w:rsidR="00303414" w:rsidRDefault="00303414" w:rsidP="00303414">
            <w:r w:rsidRPr="00D20344">
              <w:rPr>
                <w:rFonts w:ascii="GHEA Grapalat" w:hAnsi="GHEA Grapalat"/>
                <w:sz w:val="18"/>
                <w:szCs w:val="18"/>
              </w:rPr>
              <w:t>8,3</w:t>
            </w:r>
            <w:r w:rsidRPr="00D20344">
              <w:rPr>
                <w:rFonts w:ascii="GHEA Grapalat" w:hAnsi="GHEA Grapalat"/>
                <w:sz w:val="18"/>
                <w:szCs w:val="18"/>
                <w:lang w:val="hy-AM"/>
              </w:rPr>
              <w:t>%</w:t>
            </w:r>
          </w:p>
        </w:tc>
        <w:tc>
          <w:tcPr>
            <w:tcW w:w="868" w:type="dxa"/>
          </w:tcPr>
          <w:p w:rsidR="00303414" w:rsidRDefault="00303414" w:rsidP="00303414">
            <w:r w:rsidRPr="00D20344">
              <w:rPr>
                <w:rFonts w:ascii="GHEA Grapalat" w:hAnsi="GHEA Grapalat"/>
                <w:sz w:val="18"/>
                <w:szCs w:val="18"/>
              </w:rPr>
              <w:t>8,3</w:t>
            </w:r>
            <w:r w:rsidRPr="00D20344">
              <w:rPr>
                <w:rFonts w:ascii="GHEA Grapalat" w:hAnsi="GHEA Grapalat"/>
                <w:sz w:val="18"/>
                <w:szCs w:val="18"/>
                <w:lang w:val="hy-AM"/>
              </w:rPr>
              <w:t>%</w:t>
            </w:r>
          </w:p>
        </w:tc>
        <w:tc>
          <w:tcPr>
            <w:tcW w:w="861" w:type="dxa"/>
          </w:tcPr>
          <w:p w:rsidR="00303414" w:rsidRDefault="00303414" w:rsidP="00303414">
            <w:r>
              <w:rPr>
                <w:rFonts w:ascii="GHEA Grapalat" w:hAnsi="GHEA Grapalat"/>
                <w:sz w:val="18"/>
                <w:szCs w:val="18"/>
              </w:rPr>
              <w:t>8,4</w:t>
            </w:r>
            <w:r w:rsidRPr="00D20344">
              <w:rPr>
                <w:rFonts w:ascii="GHEA Grapalat" w:hAnsi="GHEA Grapalat"/>
                <w:sz w:val="18"/>
                <w:szCs w:val="18"/>
                <w:lang w:val="hy-AM"/>
              </w:rPr>
              <w:t>%</w:t>
            </w:r>
          </w:p>
        </w:tc>
        <w:tc>
          <w:tcPr>
            <w:tcW w:w="1007" w:type="dxa"/>
          </w:tcPr>
          <w:p w:rsidR="00303414" w:rsidRDefault="00303414" w:rsidP="00303414">
            <w:r>
              <w:rPr>
                <w:rFonts w:ascii="GHEA Grapalat" w:hAnsi="GHEA Grapalat"/>
                <w:sz w:val="18"/>
                <w:szCs w:val="18"/>
              </w:rPr>
              <w:t>8,4</w:t>
            </w:r>
            <w:r w:rsidRPr="00D20344">
              <w:rPr>
                <w:rFonts w:ascii="GHEA Grapalat" w:hAnsi="GHEA Grapalat"/>
                <w:sz w:val="18"/>
                <w:szCs w:val="18"/>
                <w:lang w:val="hy-AM"/>
              </w:rPr>
              <w:t>%</w:t>
            </w:r>
          </w:p>
        </w:tc>
        <w:tc>
          <w:tcPr>
            <w:tcW w:w="861" w:type="dxa"/>
          </w:tcPr>
          <w:p w:rsidR="00303414" w:rsidRDefault="00303414" w:rsidP="00303414">
            <w:r w:rsidRPr="00D20344">
              <w:rPr>
                <w:rFonts w:ascii="GHEA Grapalat" w:hAnsi="GHEA Grapalat"/>
                <w:sz w:val="18"/>
                <w:szCs w:val="18"/>
              </w:rPr>
              <w:t>8</w:t>
            </w:r>
            <w:r w:rsidRPr="00D20344">
              <w:rPr>
                <w:rFonts w:ascii="GHEA Grapalat" w:hAnsi="GHEA Grapalat"/>
                <w:sz w:val="18"/>
                <w:szCs w:val="18"/>
                <w:lang w:val="hy-AM"/>
              </w:rPr>
              <w:t>%</w:t>
            </w:r>
          </w:p>
        </w:tc>
        <w:tc>
          <w:tcPr>
            <w:tcW w:w="821" w:type="dxa"/>
          </w:tcPr>
          <w:p w:rsidR="00303414" w:rsidRPr="00201C02" w:rsidRDefault="00303414" w:rsidP="00303414">
            <w:pPr>
              <w:jc w:val="center"/>
              <w:rPr>
                <w:rFonts w:ascii="GHEA Grapalat" w:hAnsi="GHEA Grapalat"/>
                <w:b/>
                <w:sz w:val="18"/>
                <w:szCs w:val="18"/>
                <w:lang w:val="pt-BR"/>
              </w:rPr>
            </w:pPr>
            <w:r w:rsidRPr="00201C02">
              <w:rPr>
                <w:rFonts w:ascii="GHEA Grapalat" w:hAnsi="GHEA Grapalat"/>
                <w:sz w:val="18"/>
                <w:szCs w:val="18"/>
              </w:rPr>
              <w:t>100</w:t>
            </w:r>
            <w:r w:rsidRPr="00201C02">
              <w:rPr>
                <w:rFonts w:ascii="GHEA Grapalat" w:hAnsi="GHEA Grapalat"/>
                <w:sz w:val="18"/>
                <w:szCs w:val="18"/>
                <w:lang w:val="pt-BR"/>
              </w:rPr>
              <w:t xml:space="preserve">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885C4A">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42E" w:rsidRDefault="00FD642E">
      <w:r>
        <w:separator/>
      </w:r>
    </w:p>
  </w:endnote>
  <w:endnote w:type="continuationSeparator" w:id="0">
    <w:p w:rsidR="00FD642E" w:rsidRDefault="00FD6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2A3CE2" w:rsidRPr="00C861E9" w:rsidRDefault="002A3CE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B17AA">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42E" w:rsidRDefault="00FD642E">
      <w:r>
        <w:separator/>
      </w:r>
    </w:p>
  </w:footnote>
  <w:footnote w:type="continuationSeparator" w:id="0">
    <w:p w:rsidR="00FD642E" w:rsidRDefault="00FD642E">
      <w:r>
        <w:continuationSeparator/>
      </w:r>
    </w:p>
  </w:footnote>
  <w:footnote w:id="1">
    <w:p w:rsidR="002A3CE2" w:rsidRPr="00541313" w:rsidRDefault="002A3CE2"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2A3CE2" w:rsidRDefault="002A3CE2"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2A3CE2" w:rsidRDefault="002A3CE2"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p w:rsidR="002A3CE2" w:rsidRDefault="002A3CE2"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2A3CE2" w:rsidRPr="00D3436F" w:rsidRDefault="002A3CE2"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2A3CE2" w:rsidRPr="008842CE" w:rsidRDefault="002A3CE2" w:rsidP="001831C4">
      <w:pPr>
        <w:pStyle w:val="af2"/>
        <w:widowControl w:val="0"/>
        <w:jc w:val="both"/>
        <w:rPr>
          <w:rFonts w:ascii="GHEA Grapalat" w:hAnsi="GHEA Grapalat"/>
          <w:lang w:val="af-ZA"/>
        </w:rPr>
      </w:pPr>
    </w:p>
    <w:p w:rsidR="002A3CE2" w:rsidRPr="008842CE" w:rsidRDefault="002A3CE2" w:rsidP="008842CE">
      <w:pPr>
        <w:pStyle w:val="af2"/>
        <w:widowControl w:val="0"/>
        <w:jc w:val="both"/>
        <w:rPr>
          <w:rFonts w:ascii="GHEA Grapalat" w:hAnsi="GHEA Grapalat"/>
          <w:lang w:val="af-ZA"/>
        </w:rPr>
      </w:pPr>
    </w:p>
  </w:footnote>
  <w:footnote w:id="2">
    <w:p w:rsidR="002A3CE2" w:rsidRPr="00CD6B60" w:rsidRDefault="002A3CE2"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2A3CE2" w:rsidRPr="00CD6B60" w:rsidRDefault="002A3CE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A3CE2" w:rsidRPr="00CD6B60" w:rsidRDefault="002A3CE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A3CE2" w:rsidRPr="00CD6B60" w:rsidRDefault="002A3CE2"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2A3CE2" w:rsidRDefault="002A3CE2"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2A3CE2" w:rsidRDefault="002A3CE2"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2A3CE2" w:rsidRPr="009E2596" w:rsidRDefault="002A3CE2"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rsidR="002A3CE2" w:rsidRPr="0049623A" w:rsidDel="00932115" w:rsidRDefault="002A3CE2"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2A3CE2" w:rsidRPr="00D3436F" w:rsidRDefault="002A3CE2"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2A3CE2" w:rsidRPr="000811C1" w:rsidRDefault="002A3CE2">
      <w:pPr>
        <w:pStyle w:val="af2"/>
        <w:rPr>
          <w:rFonts w:asciiTheme="minorHAnsi" w:hAnsiTheme="minorHAnsi"/>
        </w:rPr>
      </w:pPr>
    </w:p>
  </w:footnote>
  <w:footnote w:id="6">
    <w:p w:rsidR="002A3CE2" w:rsidRPr="002C2499" w:rsidRDefault="002A3CE2"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2A3CE2" w:rsidRPr="000811C1" w:rsidRDefault="002A3CE2">
      <w:pPr>
        <w:pStyle w:val="af2"/>
        <w:rPr>
          <w:rFonts w:asciiTheme="minorHAnsi" w:hAnsiTheme="minorHAnsi"/>
        </w:rPr>
      </w:pPr>
    </w:p>
  </w:footnote>
  <w:footnote w:id="7">
    <w:p w:rsidR="002A3CE2" w:rsidRPr="008842CE" w:rsidRDefault="002A3CE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A3CE2" w:rsidRPr="000811C1" w:rsidRDefault="002A3CE2">
      <w:pPr>
        <w:pStyle w:val="af2"/>
        <w:rPr>
          <w:lang w:val="af-ZA"/>
        </w:rPr>
      </w:pPr>
    </w:p>
  </w:footnote>
  <w:footnote w:id="8">
    <w:p w:rsidR="002A3CE2" w:rsidRPr="002227A9" w:rsidRDefault="002A3CE2"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2A3CE2" w:rsidRPr="00636142" w:rsidRDefault="002A3CE2"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rsidR="002A3CE2" w:rsidRPr="00636142" w:rsidRDefault="002A3CE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2A3CE2" w:rsidRPr="0092041F" w:rsidRDefault="002A3CE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2A3CE2" w:rsidRPr="0092041F" w:rsidRDefault="002A3CE2" w:rsidP="00C67FAB">
      <w:pPr>
        <w:pStyle w:val="af2"/>
        <w:jc w:val="both"/>
        <w:rPr>
          <w:rFonts w:ascii="GHEA Grapalat" w:hAnsi="GHEA Grapalat"/>
          <w:i/>
        </w:rPr>
      </w:pPr>
    </w:p>
  </w:footnote>
  <w:footnote w:id="9">
    <w:p w:rsidR="002A3CE2" w:rsidRPr="00511966" w:rsidRDefault="002A3CE2"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2A3CE2" w:rsidRPr="008E4439" w:rsidRDefault="002A3CE2"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2A3CE2" w:rsidRPr="000811C1" w:rsidRDefault="002A3CE2" w:rsidP="0027573B">
      <w:pPr>
        <w:pStyle w:val="af2"/>
        <w:rPr>
          <w:rFonts w:ascii="Sylfaen" w:hAnsi="Sylfaen"/>
          <w:sz w:val="18"/>
          <w:szCs w:val="18"/>
        </w:rPr>
      </w:pPr>
    </w:p>
  </w:footnote>
  <w:footnote w:id="11">
    <w:p w:rsidR="002A3CE2" w:rsidRPr="00A31673" w:rsidRDefault="002A3CE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2A3CE2" w:rsidRPr="00DE7706" w:rsidRDefault="002A3CE2">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2A3CE2" w:rsidRDefault="002A3CE2"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A3CE2" w:rsidRDefault="002A3CE2" w:rsidP="006B3E56">
      <w:pPr>
        <w:pStyle w:val="af2"/>
        <w:rPr>
          <w:rFonts w:asciiTheme="minorHAnsi" w:hAnsiTheme="minorHAnsi"/>
          <w:lang w:val="af-ZA"/>
        </w:rPr>
      </w:pPr>
    </w:p>
  </w:footnote>
  <w:footnote w:id="14">
    <w:p w:rsidR="002A3CE2" w:rsidRPr="00A25D1B" w:rsidRDefault="002A3CE2"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2A3CE2" w:rsidRPr="00DC619D" w:rsidRDefault="002A3CE2"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2A3CE2" w:rsidRPr="00D3436F" w:rsidRDefault="002A3CE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2A3CE2" w:rsidRPr="00D3436F" w:rsidRDefault="002A3CE2">
      <w:pPr>
        <w:pStyle w:val="af2"/>
        <w:rPr>
          <w:lang w:val="es-ES"/>
        </w:rPr>
      </w:pPr>
    </w:p>
  </w:footnote>
  <w:footnote w:id="17">
    <w:p w:rsidR="002A3CE2" w:rsidRPr="00217344" w:rsidRDefault="002A3CE2">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2A3CE2" w:rsidRPr="00217344" w:rsidRDefault="002A3CE2"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2A3CE2" w:rsidRPr="00217344" w:rsidRDefault="002A3CE2"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2A3CE2" w:rsidRPr="008842CE" w:rsidRDefault="002A3CE2"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A3CE2" w:rsidRPr="008842CE" w:rsidRDefault="002A3CE2" w:rsidP="003D2FE2">
      <w:pPr>
        <w:pStyle w:val="af2"/>
        <w:jc w:val="both"/>
        <w:rPr>
          <w:rFonts w:ascii="GHEA Grapalat" w:hAnsi="GHEA Grapalat"/>
        </w:rPr>
      </w:pPr>
    </w:p>
  </w:footnote>
  <w:footnote w:id="21">
    <w:p w:rsidR="002A3CE2" w:rsidRPr="008842CE" w:rsidRDefault="002A3CE2" w:rsidP="003D2FE2">
      <w:pPr>
        <w:pStyle w:val="af2"/>
        <w:jc w:val="both"/>
      </w:pPr>
    </w:p>
  </w:footnote>
  <w:footnote w:id="22">
    <w:p w:rsidR="002A3CE2" w:rsidRPr="00217344" w:rsidRDefault="002A3CE2"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2A3CE2" w:rsidRPr="008842CE" w:rsidRDefault="002A3CE2"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A3CE2" w:rsidRPr="008842CE" w:rsidRDefault="002A3CE2" w:rsidP="000A214C">
      <w:pPr>
        <w:pStyle w:val="af2"/>
        <w:jc w:val="both"/>
        <w:rPr>
          <w:rFonts w:ascii="GHEA Grapalat" w:hAnsi="GHEA Grapalat"/>
        </w:rPr>
      </w:pPr>
    </w:p>
  </w:footnote>
  <w:footnote w:id="24">
    <w:p w:rsidR="002A3CE2" w:rsidRPr="008842CE" w:rsidRDefault="002A3CE2" w:rsidP="000A214C">
      <w:pPr>
        <w:pStyle w:val="af2"/>
        <w:jc w:val="both"/>
      </w:pPr>
    </w:p>
  </w:footnote>
  <w:footnote w:id="25">
    <w:p w:rsidR="002A3CE2" w:rsidRPr="00217344" w:rsidRDefault="002A3CE2"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rsidR="002A3CE2" w:rsidRPr="008842CE" w:rsidRDefault="002A3CE2"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rsidR="002A3CE2" w:rsidRPr="00D3436F" w:rsidRDefault="002A3CE2"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8">
    <w:p w:rsidR="002A3CE2" w:rsidRPr="008842CE" w:rsidRDefault="002A3CE2"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2A3CE2" w:rsidRPr="00D3436F" w:rsidRDefault="002A3CE2">
      <w:pPr>
        <w:pStyle w:val="af2"/>
        <w:rPr>
          <w:lang w:val="hy-AM"/>
        </w:rPr>
      </w:pPr>
    </w:p>
  </w:footnote>
  <w:footnote w:id="29">
    <w:p w:rsidR="002A3CE2" w:rsidRPr="008842CE" w:rsidRDefault="002A3CE2"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2A3CE2" w:rsidRPr="00E85250" w:rsidRDefault="002A3CE2" w:rsidP="00D90640">
      <w:pPr>
        <w:widowControl w:val="0"/>
        <w:spacing w:after="160" w:line="360" w:lineRule="auto"/>
        <w:ind w:firstLine="709"/>
        <w:jc w:val="both"/>
        <w:rPr>
          <w:rFonts w:ascii="GHEA Grapalat" w:hAnsi="GHEA Grapalat"/>
          <w:lang w:val="hy-AM"/>
        </w:rPr>
      </w:pPr>
    </w:p>
    <w:p w:rsidR="002A3CE2" w:rsidRPr="00D3436F" w:rsidRDefault="002A3CE2">
      <w:pPr>
        <w:pStyle w:val="af2"/>
        <w:rPr>
          <w:lang w:val="hy-AM"/>
        </w:rPr>
      </w:pPr>
    </w:p>
  </w:footnote>
  <w:footnote w:id="30">
    <w:p w:rsidR="002A3CE2" w:rsidRPr="00402BC3" w:rsidRDefault="002A3CE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A3CE2" w:rsidRPr="00552088" w:rsidRDefault="002A3CE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A3CE2" w:rsidRPr="00D3436F" w:rsidRDefault="002A3CE2">
      <w:pPr>
        <w:pStyle w:val="af2"/>
        <w:rPr>
          <w:lang w:val="hy-AM"/>
        </w:rPr>
      </w:pPr>
    </w:p>
  </w:footnote>
  <w:footnote w:id="31">
    <w:p w:rsidR="002A3CE2" w:rsidRPr="008842CE" w:rsidRDefault="002A3CE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2A3CE2" w:rsidRPr="00D3436F" w:rsidRDefault="002A3CE2">
      <w:pPr>
        <w:pStyle w:val="af2"/>
        <w:rPr>
          <w:lang w:val="hy-AM"/>
        </w:rPr>
      </w:pPr>
    </w:p>
  </w:footnote>
  <w:footnote w:id="32">
    <w:p w:rsidR="002A3CE2" w:rsidRPr="00D3436F" w:rsidRDefault="002A3CE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3">
    <w:p w:rsidR="002A3CE2" w:rsidRPr="008842CE" w:rsidRDefault="002A3CE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A3CE2" w:rsidRPr="00D3436F" w:rsidRDefault="002A3CE2">
      <w:pPr>
        <w:pStyle w:val="af2"/>
        <w:rPr>
          <w:lang w:val="hy-AM"/>
        </w:rPr>
      </w:pPr>
    </w:p>
  </w:footnote>
  <w:footnote w:id="34">
    <w:p w:rsidR="002A3CE2" w:rsidRPr="008842CE" w:rsidRDefault="002A3CE2"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2A3CE2" w:rsidRPr="008842CE" w:rsidRDefault="002A3CE2"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2A3CE2" w:rsidRPr="00D3436F" w:rsidRDefault="002A3CE2">
      <w:pPr>
        <w:pStyle w:val="af2"/>
        <w:rPr>
          <w:lang w:val="hy-AM"/>
        </w:rPr>
      </w:pPr>
    </w:p>
  </w:footnote>
  <w:footnote w:id="35">
    <w:p w:rsidR="002A3CE2" w:rsidRPr="00E861BF" w:rsidRDefault="002A3CE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6">
    <w:p w:rsidR="002A3CE2" w:rsidRPr="00886E6B" w:rsidRDefault="002A3CE2" w:rsidP="00303414">
      <w:pPr>
        <w:pStyle w:val="af2"/>
        <w:widowControl w:val="0"/>
        <w:jc w:val="both"/>
        <w:rPr>
          <w:rFonts w:ascii="GHEA Grapalat" w:hAnsi="GHEA Grapalat"/>
          <w:i/>
          <w:sz w:val="16"/>
          <w:szCs w:val="16"/>
        </w:rPr>
      </w:pPr>
      <w:r w:rsidRPr="00886E6B">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2A3CE2" w:rsidRPr="00886E6B" w:rsidRDefault="002A3CE2" w:rsidP="00303414">
      <w:pPr>
        <w:pStyle w:val="af2"/>
        <w:widowControl w:val="0"/>
        <w:jc w:val="both"/>
        <w:rPr>
          <w:rFonts w:ascii="GHEA Grapalat" w:hAnsi="GHEA Grapalat"/>
          <w:i/>
          <w:sz w:val="16"/>
          <w:szCs w:val="16"/>
        </w:rPr>
      </w:pPr>
      <w:r w:rsidRPr="00886E6B">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7">
    <w:p w:rsidR="002A3CE2" w:rsidRPr="00886E6B" w:rsidRDefault="002A3CE2" w:rsidP="00303414">
      <w:pPr>
        <w:pStyle w:val="af2"/>
        <w:widowControl w:val="0"/>
        <w:jc w:val="both"/>
        <w:rPr>
          <w:rFonts w:ascii="GHEA Grapalat" w:hAnsi="GHEA Grapalat"/>
          <w:i/>
          <w:sz w:val="16"/>
          <w:szCs w:val="16"/>
        </w:rPr>
      </w:pPr>
      <w:r w:rsidRPr="00886E6B">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8">
    <w:p w:rsidR="002A3CE2" w:rsidRPr="008842CE" w:rsidRDefault="002A3CE2"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9">
    <w:p w:rsidR="002A3CE2" w:rsidRPr="008842CE" w:rsidRDefault="002A3CE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610A4"/>
    <w:multiLevelType w:val="hybridMultilevel"/>
    <w:tmpl w:val="1994B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6"/>
  </w:num>
  <w:num w:numId="3">
    <w:abstractNumId w:val="13"/>
  </w:num>
  <w:num w:numId="4">
    <w:abstractNumId w:val="9"/>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5"/>
  </w:num>
  <w:num w:numId="12">
    <w:abstractNumId w:val="19"/>
  </w:num>
  <w:num w:numId="13">
    <w:abstractNumId w:val="17"/>
  </w:num>
  <w:num w:numId="14">
    <w:abstractNumId w:val="7"/>
  </w:num>
  <w:num w:numId="15">
    <w:abstractNumId w:val="18"/>
  </w:num>
  <w:num w:numId="16">
    <w:abstractNumId w:val="8"/>
  </w:num>
  <w:num w:numId="17">
    <w:abstractNumId w:val="3"/>
  </w:num>
  <w:num w:numId="18">
    <w:abstractNumId w:val="0"/>
  </w:num>
  <w:num w:numId="19">
    <w:abstractNumId w:val="10"/>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4"/>
  </w:num>
  <w:num w:numId="24">
    <w:abstractNumId w:val="12"/>
  </w:num>
  <w:num w:numId="2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99D"/>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214"/>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6B1B"/>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838"/>
    <w:rsid w:val="00233B5F"/>
    <w:rsid w:val="00233BB7"/>
    <w:rsid w:val="00235549"/>
    <w:rsid w:val="0023571C"/>
    <w:rsid w:val="00235D56"/>
    <w:rsid w:val="00235DAA"/>
    <w:rsid w:val="00236B75"/>
    <w:rsid w:val="002370BC"/>
    <w:rsid w:val="0024027D"/>
    <w:rsid w:val="00240289"/>
    <w:rsid w:val="00240609"/>
    <w:rsid w:val="002406D8"/>
    <w:rsid w:val="002410C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CE2"/>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41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7AA"/>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2B3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3B7A"/>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0D2C"/>
    <w:rsid w:val="005525A4"/>
    <w:rsid w:val="00552934"/>
    <w:rsid w:val="00552D6E"/>
    <w:rsid w:val="00553DFD"/>
    <w:rsid w:val="0055420F"/>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6F0A"/>
    <w:rsid w:val="005F7C1D"/>
    <w:rsid w:val="00603458"/>
    <w:rsid w:val="0060526C"/>
    <w:rsid w:val="00606328"/>
    <w:rsid w:val="0060652B"/>
    <w:rsid w:val="00606B84"/>
    <w:rsid w:val="00607120"/>
    <w:rsid w:val="00607F7B"/>
    <w:rsid w:val="00611998"/>
    <w:rsid w:val="0061231B"/>
    <w:rsid w:val="006130F0"/>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2E42"/>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4BC"/>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B93"/>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0513"/>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51BA"/>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6573"/>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6982"/>
    <w:rsid w:val="007D716A"/>
    <w:rsid w:val="007D7707"/>
    <w:rsid w:val="007E009D"/>
    <w:rsid w:val="007E0E5F"/>
    <w:rsid w:val="007E0EA0"/>
    <w:rsid w:val="007E0EB8"/>
    <w:rsid w:val="007E12E1"/>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8E2"/>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8F6"/>
    <w:rsid w:val="00877B26"/>
    <w:rsid w:val="0088001E"/>
    <w:rsid w:val="00880500"/>
    <w:rsid w:val="00881C05"/>
    <w:rsid w:val="00881C22"/>
    <w:rsid w:val="0088384C"/>
    <w:rsid w:val="00884204"/>
    <w:rsid w:val="008842CE"/>
    <w:rsid w:val="00884822"/>
    <w:rsid w:val="00884B46"/>
    <w:rsid w:val="00885C4A"/>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2D1C"/>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8F7DF8"/>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6D3"/>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0CCD"/>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918"/>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744"/>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D95"/>
    <w:rsid w:val="00A731B5"/>
    <w:rsid w:val="00A738F6"/>
    <w:rsid w:val="00A74478"/>
    <w:rsid w:val="00A747D4"/>
    <w:rsid w:val="00A74B2F"/>
    <w:rsid w:val="00A74D0E"/>
    <w:rsid w:val="00A75242"/>
    <w:rsid w:val="00A76200"/>
    <w:rsid w:val="00A7692E"/>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844"/>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411"/>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1895"/>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0363"/>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83"/>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4DB6"/>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5186"/>
    <w:rsid w:val="00DB64C8"/>
    <w:rsid w:val="00DB6D02"/>
    <w:rsid w:val="00DB7289"/>
    <w:rsid w:val="00DC14CE"/>
    <w:rsid w:val="00DC1B3F"/>
    <w:rsid w:val="00DC2DAB"/>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21"/>
    <w:rsid w:val="00E2624C"/>
    <w:rsid w:val="00E267E5"/>
    <w:rsid w:val="00E26A48"/>
    <w:rsid w:val="00E30F0C"/>
    <w:rsid w:val="00E31A0F"/>
    <w:rsid w:val="00E32500"/>
    <w:rsid w:val="00E326DD"/>
    <w:rsid w:val="00E327B8"/>
    <w:rsid w:val="00E32CC2"/>
    <w:rsid w:val="00E32D5B"/>
    <w:rsid w:val="00E33157"/>
    <w:rsid w:val="00E3357F"/>
    <w:rsid w:val="00E33E6B"/>
    <w:rsid w:val="00E34B5B"/>
    <w:rsid w:val="00E354FF"/>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03C"/>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4D8"/>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8DC"/>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4CE4"/>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642E"/>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203"/>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809656"/>
  <w15:docId w15:val="{808161AD-E1AE-4C60-9142-7FEF5429E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29CBD-2016-44CA-9EB7-AE1FFC4D5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103</Pages>
  <Words>18183</Words>
  <Characters>148018</Characters>
  <Application>Microsoft Office Word</Application>
  <DocSecurity>0</DocSecurity>
  <Lines>4774</Lines>
  <Paragraphs>2444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163757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DoctorAmbakum</cp:lastModifiedBy>
  <cp:revision>826</cp:revision>
  <cp:lastPrinted>2018-02-16T07:12:00Z</cp:lastPrinted>
  <dcterms:created xsi:type="dcterms:W3CDTF">2019-10-28T07:04:00Z</dcterms:created>
  <dcterms:modified xsi:type="dcterms:W3CDTF">2024-08-29T06:51:00Z</dcterms:modified>
</cp:coreProperties>
</file>